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904" w:type="dxa"/>
        <w:tblLayout w:type="fixed"/>
        <w:tblLook w:val="04A0" w:firstRow="1" w:lastRow="0" w:firstColumn="1" w:lastColumn="0" w:noHBand="0" w:noVBand="1"/>
      </w:tblPr>
      <w:tblGrid>
        <w:gridCol w:w="337"/>
        <w:gridCol w:w="230"/>
        <w:gridCol w:w="108"/>
        <w:gridCol w:w="340"/>
        <w:gridCol w:w="340"/>
        <w:gridCol w:w="340"/>
        <w:gridCol w:w="340"/>
        <w:gridCol w:w="340"/>
        <w:gridCol w:w="331"/>
        <w:gridCol w:w="9"/>
        <w:gridCol w:w="280"/>
        <w:gridCol w:w="851"/>
        <w:gridCol w:w="360"/>
        <w:gridCol w:w="6"/>
        <w:gridCol w:w="1196"/>
        <w:gridCol w:w="18"/>
        <w:gridCol w:w="209"/>
        <w:gridCol w:w="13"/>
        <w:gridCol w:w="909"/>
        <w:gridCol w:w="1132"/>
        <w:gridCol w:w="465"/>
        <w:gridCol w:w="938"/>
        <w:gridCol w:w="1132"/>
        <w:gridCol w:w="531"/>
        <w:gridCol w:w="97"/>
        <w:gridCol w:w="52"/>
      </w:tblGrid>
      <w:tr w:rsidR="00F9085A" w:rsidTr="005C732E">
        <w:trPr>
          <w:gridAfter w:val="1"/>
          <w:wAfter w:w="52" w:type="dxa"/>
          <w:trHeight w:val="1531"/>
        </w:trPr>
        <w:sdt>
          <w:sdtPr>
            <w:id w:val="1312987549"/>
            <w:lock w:val="sdtContentLocked"/>
            <w:picture/>
          </w:sdtPr>
          <w:sdtEndPr/>
          <w:sdtContent>
            <w:tc>
              <w:tcPr>
                <w:tcW w:w="2995" w:type="dxa"/>
                <w:gridSpan w:val="11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F9085A" w:rsidRDefault="00F9085A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3E0F9E7C" wp14:editId="783FE06C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085A" w:rsidRDefault="00F9085A" w:rsidP="008D7766">
            <w:pPr>
              <w:jc w:val="center"/>
            </w:pPr>
          </w:p>
        </w:tc>
        <w:tc>
          <w:tcPr>
            <w:tcW w:w="240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F9085A" w:rsidRPr="00235296" w:rsidRDefault="00F9085A">
            <w:pPr>
              <w:rPr>
                <w:sz w:val="10"/>
                <w:szCs w:val="10"/>
              </w:rPr>
            </w:pPr>
          </w:p>
        </w:tc>
        <w:tc>
          <w:tcPr>
            <w:tcW w:w="5204" w:type="dxa"/>
            <w:gridSpan w:val="7"/>
            <w:vMerge w:val="restart"/>
            <w:tcBorders>
              <w:top w:val="nil"/>
              <w:right w:val="nil"/>
            </w:tcBorders>
          </w:tcPr>
          <w:p w:rsidR="00F9085A" w:rsidRDefault="00F9085A"/>
        </w:tc>
      </w:tr>
      <w:tr w:rsidR="00F9085A" w:rsidTr="005C732E">
        <w:trPr>
          <w:gridAfter w:val="1"/>
          <w:wAfter w:w="52" w:type="dxa"/>
          <w:trHeight w:val="576"/>
        </w:trPr>
        <w:tc>
          <w:tcPr>
            <w:tcW w:w="540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85A" w:rsidRPr="004F172C" w:rsidRDefault="00C47A28" w:rsidP="00EE3FAA">
            <w:pPr>
              <w:tabs>
                <w:tab w:val="left" w:pos="340"/>
                <w:tab w:val="left" w:pos="5203"/>
              </w:tabs>
              <w:spacing w:before="40" w:after="40"/>
              <w:jc w:val="left"/>
              <w:rPr>
                <w:rFonts w:ascii="Franklin Gothic Book" w:hAnsi="Franklin Gothic Book" w:cs="Calibri"/>
              </w:rPr>
            </w:pPr>
            <w:sdt>
              <w:sdtPr>
                <w:rPr>
                  <w:rFonts w:ascii="Franklin Gothic Book" w:eastAsia="Calibri" w:hAnsi="Franklin Gothic Book" w:cs="Times New Roman"/>
                  <w:smallCaps/>
                  <w:szCs w:val="22"/>
                </w:rPr>
                <w:id w:val="1085649948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5C732E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>i</w:t>
                </w:r>
                <w:r w:rsidR="00F9085A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 xml:space="preserve">nstallation : </w:t>
                </w:r>
                <w:r w:rsidR="00F9085A" w:rsidRPr="00F9085A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</w:sdtContent>
            </w:sdt>
          </w:p>
        </w:tc>
        <w:tc>
          <w:tcPr>
            <w:tcW w:w="240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F9085A" w:rsidRDefault="00F9085A"/>
        </w:tc>
        <w:tc>
          <w:tcPr>
            <w:tcW w:w="5204" w:type="dxa"/>
            <w:gridSpan w:val="7"/>
            <w:vMerge/>
            <w:tcBorders>
              <w:bottom w:val="single" w:sz="4" w:space="0" w:color="auto"/>
              <w:right w:val="nil"/>
            </w:tcBorders>
          </w:tcPr>
          <w:p w:rsidR="00F9085A" w:rsidRDefault="00F9085A"/>
        </w:tc>
      </w:tr>
      <w:tr w:rsidR="00F9085A" w:rsidRPr="007E60A7" w:rsidTr="005C732E">
        <w:trPr>
          <w:gridAfter w:val="1"/>
          <w:wAfter w:w="52" w:type="dxa"/>
        </w:trPr>
        <w:tc>
          <w:tcPr>
            <w:tcW w:w="540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085A" w:rsidRPr="000341E3" w:rsidRDefault="00F9085A" w:rsidP="00B77131">
            <w:pPr>
              <w:spacing w:before="12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>Ordonnances pharmaceutiques</w:t>
            </w:r>
          </w:p>
          <w:bookmarkStart w:id="0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4"/>
                <w:szCs w:val="22"/>
              </w:rPr>
              <w:id w:val="-445379149"/>
            </w:sdtPr>
            <w:sdtEndPr>
              <w:rPr>
                <w:rFonts w:ascii="Calibri" w:hAnsi="Calibri" w:cs="Calibri"/>
                <w:b/>
                <w:caps w:val="0"/>
                <w:sz w:val="20"/>
                <w:szCs w:val="20"/>
              </w:rPr>
            </w:sdtEndPr>
            <w:sdtContent>
              <w:p w:rsidR="00F9085A" w:rsidRPr="000341E3" w:rsidRDefault="005F08B2" w:rsidP="00630AE7">
                <w:pPr>
                  <w:spacing w:before="80"/>
                  <w:jc w:val="center"/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</w:pPr>
                <w:r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t>traitement d’aphérèse</w:t>
                </w:r>
              </w:p>
            </w:sdtContent>
          </w:sdt>
          <w:bookmarkEnd w:id="0" w:displacedByCustomXml="prev"/>
        </w:tc>
        <w:tc>
          <w:tcPr>
            <w:tcW w:w="240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  <w:gridSpan w:val="7"/>
            <w:vMerge/>
            <w:tcBorders>
              <w:bottom w:val="single" w:sz="4" w:space="0" w:color="auto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5C732E" w:rsidRPr="007E60A7" w:rsidTr="005C732E">
        <w:tc>
          <w:tcPr>
            <w:tcW w:w="384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</w:rPr>
              <w:t xml:space="preserve"> médicamenteuse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 w:rsidRPr="00F9085A"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705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</w:p>
        </w:tc>
      </w:tr>
      <w:tr w:rsidR="00F9085A" w:rsidRPr="007E60A7" w:rsidTr="005C732E">
        <w:trPr>
          <w:gridBefore w:val="15"/>
          <w:gridAfter w:val="1"/>
          <w:wBefore w:w="5408" w:type="dxa"/>
          <w:wAfter w:w="52" w:type="dxa"/>
          <w:trHeight w:val="58"/>
        </w:trPr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2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F9085A" w:rsidRPr="006F2376" w:rsidTr="005C732E">
        <w:trPr>
          <w:gridAfter w:val="9"/>
          <w:wAfter w:w="5269" w:type="dxa"/>
        </w:trPr>
        <w:tc>
          <w:tcPr>
            <w:tcW w:w="1355" w:type="dxa"/>
            <w:gridSpan w:val="5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497" w:type="dxa"/>
            <w:gridSpan w:val="4"/>
            <w:tcBorders>
              <w:top w:val="nil"/>
              <w:bottom w:val="nil"/>
              <w:right w:val="nil"/>
            </w:tcBorders>
          </w:tcPr>
          <w:p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AC0F99" w:rsidRPr="007E60A7" w:rsidTr="005C732E">
        <w:trPr>
          <w:gridAfter w:val="2"/>
          <w:wAfter w:w="149" w:type="dxa"/>
          <w:trHeight w:val="170"/>
        </w:trPr>
        <w:tc>
          <w:tcPr>
            <w:tcW w:w="337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8" w:type="dxa"/>
            <w:gridSpan w:val="2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AC0F99" w:rsidRPr="007E60A7" w:rsidRDefault="00AC0F99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ind w:right="-34"/>
              <w:jc w:val="righ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Poids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kg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ind w:right="-108"/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Taille</w:t>
            </w:r>
            <w:r w:rsidR="00BC11CE" w:rsidRPr="00AD197E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ascii="Franklin Gothic Book" w:hAnsi="Franklin Gothic Book"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F99" w:rsidRPr="007E60A7" w:rsidRDefault="00AC0F99" w:rsidP="00D364AF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D364AF">
              <w:rPr>
                <w:rFonts w:ascii="Franklin Gothic Book" w:hAnsi="Franklin Gothic Book" w:cs="Times New Roman"/>
                <w:sz w:val="22"/>
                <w:szCs w:val="24"/>
              </w:rPr>
              <w:t>cm</w:t>
            </w:r>
          </w:p>
        </w:tc>
      </w:tr>
      <w:tr w:rsidR="00900571" w:rsidRPr="007E60A7" w:rsidTr="001C05EE">
        <w:trPr>
          <w:gridAfter w:val="1"/>
          <w:wAfter w:w="52" w:type="dxa"/>
          <w:trHeight w:val="244"/>
        </w:trPr>
        <w:tc>
          <w:tcPr>
            <w:tcW w:w="270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5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64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00571" w:rsidRPr="006F2376" w:rsidRDefault="00900571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1C05EE" w:rsidRPr="007E60A7" w:rsidTr="008612E2">
        <w:trPr>
          <w:gridAfter w:val="1"/>
          <w:wAfter w:w="52" w:type="dxa"/>
          <w:trHeight w:val="340"/>
        </w:trPr>
        <w:tc>
          <w:tcPr>
            <w:tcW w:w="1085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C05EE" w:rsidRPr="00B33657" w:rsidRDefault="001C05EE" w:rsidP="008612E2">
            <w:pPr>
              <w:jc w:val="left"/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</w:pPr>
          </w:p>
        </w:tc>
      </w:tr>
      <w:tr w:rsidR="008612E2" w:rsidRPr="007E60A7" w:rsidTr="008612E2">
        <w:trPr>
          <w:gridAfter w:val="1"/>
          <w:wAfter w:w="52" w:type="dxa"/>
          <w:trHeight w:val="340"/>
        </w:trPr>
        <w:tc>
          <w:tcPr>
            <w:tcW w:w="567" w:type="dxa"/>
            <w:gridSpan w:val="2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  <w:shd w:val="clear" w:color="auto" w:fill="auto"/>
            <w:vAlign w:val="center"/>
          </w:tcPr>
          <w:p w:rsidR="008612E2" w:rsidRPr="008612E2" w:rsidRDefault="008612E2" w:rsidP="001C05EE">
            <w:pPr>
              <w:jc w:val="left"/>
              <w:rPr>
                <w:rFonts w:ascii="Franklin Gothic Demi" w:hAnsi="Franklin Gothic Demi"/>
                <w:noProof/>
                <w:color w:val="E36C0A" w:themeColor="accent6" w:themeShade="BF"/>
                <w:spacing w:val="10"/>
                <w:sz w:val="22"/>
                <w:lang w:eastAsia="fr-CA"/>
              </w:rPr>
            </w:pPr>
            <w:r w:rsidRPr="008612E2">
              <w:rPr>
                <w:rFonts w:ascii="Franklin Gothic Book" w:hAnsi="Franklin Gothic Book"/>
                <w:noProof/>
                <w:color w:val="E36C0A" w:themeColor="accent6" w:themeShade="BF"/>
                <w:lang w:eastAsia="fr-CA"/>
              </w:rPr>
              <w:drawing>
                <wp:inline distT="0" distB="0" distL="0" distR="0" wp14:anchorId="64207A84" wp14:editId="4D090BFE">
                  <wp:extent cx="224287" cy="224287"/>
                  <wp:effectExtent l="0" t="0" r="4445" b="0"/>
                  <wp:docPr id="2" name="Graphique 2" descr="Ligne fléchée : légère cour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ineslightcurve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36" cy="245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85" w:type="dxa"/>
            <w:gridSpan w:val="23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  <w:shd w:val="clear" w:color="auto" w:fill="auto"/>
            <w:vAlign w:val="center"/>
          </w:tcPr>
          <w:p w:rsidR="008612E2" w:rsidRPr="008612E2" w:rsidRDefault="008612E2" w:rsidP="006F0A07">
            <w:pPr>
              <w:jc w:val="left"/>
              <w:rPr>
                <w:rFonts w:ascii="Franklin Gothic Book" w:hAnsi="Franklin Gothic Book"/>
                <w:noProof/>
                <w:color w:val="E36C0A" w:themeColor="accent6" w:themeShade="BF"/>
                <w:lang w:eastAsia="fr-CA"/>
              </w:rPr>
            </w:pPr>
            <w:r w:rsidRPr="008612E2">
              <w:rPr>
                <w:rFonts w:ascii="Franklin Gothic Book" w:hAnsi="Franklin Gothic Book"/>
                <w:noProof/>
                <w:lang w:eastAsia="fr-CA"/>
              </w:rPr>
              <w:t xml:space="preserve">L’ordonnance médicale – Traitement d’aphérèse </w:t>
            </w:r>
            <w:r w:rsidR="009270B9">
              <w:rPr>
                <w:rFonts w:ascii="Franklin Gothic Book" w:hAnsi="Franklin Gothic Book"/>
                <w:noProof/>
                <w:lang w:eastAsia="fr-CA"/>
              </w:rPr>
              <w:t>(</w:t>
            </w:r>
            <w:r w:rsidR="006F0A07">
              <w:rPr>
                <w:rFonts w:ascii="Franklin Gothic Book" w:hAnsi="Franklin Gothic Book"/>
                <w:noProof/>
                <w:lang w:eastAsia="fr-CA"/>
              </w:rPr>
              <w:t>OPI-HO-007)</w:t>
            </w:r>
            <w:r w:rsidR="009270B9">
              <w:rPr>
                <w:rFonts w:ascii="Franklin Gothic Book" w:hAnsi="Franklin Gothic Book"/>
                <w:noProof/>
                <w:lang w:eastAsia="fr-CA"/>
              </w:rPr>
              <w:t xml:space="preserve"> </w:t>
            </w:r>
            <w:r w:rsidRPr="008612E2">
              <w:rPr>
                <w:rFonts w:ascii="Franklin Gothic Book" w:hAnsi="Franklin Gothic Book"/>
                <w:noProof/>
                <w:lang w:eastAsia="fr-CA"/>
              </w:rPr>
              <w:t>doit également être complétée</w:t>
            </w:r>
          </w:p>
        </w:tc>
      </w:tr>
      <w:tr w:rsidR="005C732E" w:rsidRPr="007E60A7" w:rsidTr="008612E2">
        <w:trPr>
          <w:gridAfter w:val="1"/>
          <w:wAfter w:w="52" w:type="dxa"/>
          <w:trHeight w:val="340"/>
        </w:trPr>
        <w:tc>
          <w:tcPr>
            <w:tcW w:w="10852" w:type="dxa"/>
            <w:gridSpan w:val="25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:rsidR="005C732E" w:rsidRPr="00B33657" w:rsidRDefault="00673DD5" w:rsidP="001C05EE">
            <w:pPr>
              <w:spacing w:line="276" w:lineRule="auto"/>
              <w:jc w:val="left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  <w:r w:rsidRPr="00B33657"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  <w:t>Per-traitement</w:t>
            </w:r>
          </w:p>
        </w:tc>
      </w:tr>
      <w:tr w:rsidR="00673DD5" w:rsidRPr="007E60A7" w:rsidTr="001C05EE">
        <w:trPr>
          <w:gridAfter w:val="1"/>
          <w:wAfter w:w="52" w:type="dxa"/>
          <w:trHeight w:val="496"/>
        </w:trPr>
        <w:tc>
          <w:tcPr>
            <w:tcW w:w="10852" w:type="dxa"/>
            <w:gridSpan w:val="25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673DD5" w:rsidRPr="00673DD5" w:rsidRDefault="00673DD5" w:rsidP="001C05EE">
            <w:pPr>
              <w:spacing w:line="276" w:lineRule="auto"/>
              <w:jc w:val="left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  <w:r w:rsidRPr="00673DD5">
              <w:rPr>
                <w:rFonts w:ascii="MS Gothic" w:eastAsia="MS Gothic" w:hAnsi="MS Gothic" w:cs="Times New Roman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3DD5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</w:instrText>
            </w:r>
            <w:r w:rsidRPr="00673DD5">
              <w:rPr>
                <w:rFonts w:ascii="MS Gothic" w:eastAsia="MS Gothic" w:hAnsi="MS Gothic" w:cs="Times New Roman" w:hint="eastAsia"/>
                <w:sz w:val="18"/>
                <w:szCs w:val="18"/>
              </w:rPr>
              <w:instrText>FORMCHECKBOX</w:instrText>
            </w:r>
            <w:r w:rsidRPr="00673DD5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</w:instrText>
            </w:r>
            <w:r w:rsidR="00C47A28">
              <w:rPr>
                <w:rFonts w:ascii="MS Gothic" w:eastAsia="MS Gothic" w:hAnsi="MS Gothic" w:cs="Times New Roman"/>
                <w:sz w:val="18"/>
                <w:szCs w:val="18"/>
              </w:rPr>
            </w:r>
            <w:r w:rsidR="00C47A28">
              <w:rPr>
                <w:rFonts w:ascii="MS Gothic" w:eastAsia="MS Gothic" w:hAnsi="MS Gothic" w:cs="Times New Roman"/>
                <w:sz w:val="18"/>
                <w:szCs w:val="18"/>
              </w:rPr>
              <w:fldChar w:fldCharType="separate"/>
            </w:r>
            <w:r w:rsidRPr="00673DD5">
              <w:rPr>
                <w:rFonts w:ascii="MS Gothic" w:eastAsia="MS Gothic" w:hAnsi="MS Gothic" w:cs="Times New Roman"/>
                <w:sz w:val="18"/>
                <w:szCs w:val="18"/>
              </w:rPr>
              <w:fldChar w:fldCharType="end"/>
            </w:r>
            <w:r w:rsidRPr="00673DD5">
              <w:rPr>
                <w:rFonts w:ascii="Franklin Gothic Book" w:hAnsi="Franklin Gothic Book" w:cs="Times New Roman"/>
              </w:rPr>
              <w:t xml:space="preserve"> </w:t>
            </w:r>
            <w:r w:rsidRPr="00673DD5">
              <w:rPr>
                <w:rFonts w:ascii="Franklin Gothic Book" w:hAnsi="Franklin Gothic Book"/>
                <w:noProof/>
                <w:lang w:eastAsia="fr-CA"/>
              </w:rPr>
              <w:t>Gluconate de calcium 1 g IV dans 50 mL de NaCl 0,9 % à perfuser en 60 minutes per traitement</w:t>
            </w:r>
          </w:p>
        </w:tc>
      </w:tr>
      <w:tr w:rsidR="004820BD" w:rsidRPr="007E60A7" w:rsidTr="004820BD">
        <w:trPr>
          <w:gridAfter w:val="1"/>
          <w:wAfter w:w="52" w:type="dxa"/>
          <w:trHeight w:val="340"/>
        </w:trPr>
        <w:tc>
          <w:tcPr>
            <w:tcW w:w="10852" w:type="dxa"/>
            <w:gridSpan w:val="25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:rsidR="004820BD" w:rsidRPr="00882B47" w:rsidRDefault="004820BD" w:rsidP="001C05EE">
            <w:pPr>
              <w:spacing w:line="276" w:lineRule="auto"/>
              <w:jc w:val="left"/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</w:pPr>
            <w:r w:rsidRPr="00882B47"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  <w:t>Surveillances cliniques et gestion des symptômes</w:t>
            </w:r>
          </w:p>
        </w:tc>
      </w:tr>
      <w:tr w:rsidR="004820BD" w:rsidRPr="009D072D" w:rsidTr="001C05EE">
        <w:trPr>
          <w:gridAfter w:val="1"/>
          <w:wAfter w:w="52" w:type="dxa"/>
          <w:trHeight w:val="775"/>
        </w:trPr>
        <w:tc>
          <w:tcPr>
            <w:tcW w:w="5426" w:type="dxa"/>
            <w:gridSpan w:val="16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4" w:space="0" w:color="E36C0A" w:themeColor="accent6" w:themeShade="BF"/>
            </w:tcBorders>
            <w:shd w:val="clear" w:color="auto" w:fill="auto"/>
          </w:tcPr>
          <w:p w:rsidR="004820BD" w:rsidRPr="009D072D" w:rsidRDefault="00E9346C" w:rsidP="001C05EE">
            <w:pPr>
              <w:spacing w:before="40" w:line="276" w:lineRule="auto"/>
              <w:jc w:val="left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  <w:r w:rsidRPr="009D072D">
              <w:rPr>
                <w:rFonts w:ascii="Franklin Gothic Book" w:hAnsi="Franklin Gothic Book"/>
                <w:noProof/>
                <w:lang w:eastAsia="fr-CA"/>
              </w:rPr>
              <w:t>Si réaction allergique (urticaire, rash, prurit, etc.) :</w:t>
            </w:r>
          </w:p>
        </w:tc>
        <w:tc>
          <w:tcPr>
            <w:tcW w:w="5426" w:type="dxa"/>
            <w:gridSpan w:val="9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9D072D" w:rsidRPr="009D072D" w:rsidRDefault="009D072D" w:rsidP="001C05EE">
            <w:pPr>
              <w:tabs>
                <w:tab w:val="left" w:pos="2018"/>
              </w:tabs>
              <w:spacing w:line="276" w:lineRule="auto"/>
              <w:jc w:val="left"/>
              <w:rPr>
                <w:rFonts w:ascii="Franklin Gothic Book" w:hAnsi="Franklin Gothic Book"/>
                <w:noProof/>
                <w:lang w:eastAsia="fr-CA"/>
              </w:rPr>
            </w:pP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</w:instrText>
            </w:r>
            <w:r w:rsidRPr="009D072D">
              <w:rPr>
                <w:rFonts w:ascii="MS Gothic" w:eastAsia="MS Gothic" w:hAnsi="MS Gothic" w:cs="Times New Roman" w:hint="eastAsia"/>
                <w:sz w:val="18"/>
                <w:szCs w:val="18"/>
              </w:rPr>
              <w:instrText>FORMCHECKBOX</w:instrText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</w:instrText>
            </w:r>
            <w:r w:rsidR="00C47A28">
              <w:rPr>
                <w:rFonts w:ascii="MS Gothic" w:eastAsia="MS Gothic" w:hAnsi="MS Gothic" w:cs="Times New Roman"/>
                <w:sz w:val="18"/>
                <w:szCs w:val="18"/>
              </w:rPr>
            </w:r>
            <w:r w:rsidR="00C47A28">
              <w:rPr>
                <w:rFonts w:ascii="MS Gothic" w:eastAsia="MS Gothic" w:hAnsi="MS Gothic" w:cs="Times New Roman"/>
                <w:sz w:val="18"/>
                <w:szCs w:val="18"/>
              </w:rPr>
              <w:fldChar w:fldCharType="separate"/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fldChar w:fldCharType="end"/>
            </w:r>
            <w:r w:rsidRPr="009D072D">
              <w:rPr>
                <w:rFonts w:ascii="Franklin Gothic Book" w:hAnsi="Franklin Gothic Book" w:cs="Times New Roman"/>
              </w:rPr>
              <w:t xml:space="preserve"> </w:t>
            </w:r>
            <w:proofErr w:type="spellStart"/>
            <w:r w:rsidRPr="009D072D">
              <w:rPr>
                <w:rFonts w:ascii="Franklin Gothic Book" w:hAnsi="Franklin Gothic Book" w:cs="Times New Roman"/>
              </w:rPr>
              <w:t>DiphénhydrAMINE</w:t>
            </w:r>
            <w:proofErr w:type="spellEnd"/>
            <w:r w:rsidRPr="009D072D">
              <w:rPr>
                <w:rFonts w:ascii="Franklin Gothic Book" w:hAnsi="Franklin Gothic Book" w:cs="Times New Roman"/>
              </w:rPr>
              <w:t xml:space="preserve"> (</w:t>
            </w:r>
            <w:proofErr w:type="spellStart"/>
            <w:r w:rsidRPr="009D072D">
              <w:rPr>
                <w:rFonts w:ascii="Franklin Gothic Book" w:hAnsi="Franklin Gothic Book"/>
                <w:noProof/>
                <w:lang w:eastAsia="fr-CA"/>
              </w:rPr>
              <w:t>Benadryl</w:t>
            </w:r>
            <w:proofErr w:type="spellEnd"/>
            <w:r w:rsidRPr="009D072D">
              <w:rPr>
                <w:rFonts w:ascii="Franklin Gothic Book" w:hAnsi="Franklin Gothic Book"/>
                <w:noProof/>
                <w:lang w:eastAsia="fr-CA"/>
              </w:rPr>
              <w:t xml:space="preserve">) : </w:t>
            </w:r>
            <w:r w:rsidRPr="009D072D">
              <w:rPr>
                <w:rFonts w:ascii="Franklin Gothic Book" w:hAnsi="Franklin Gothic Book"/>
                <w:noProof/>
                <w:u w:val="single"/>
                <w:lang w:eastAsia="fr-CA"/>
              </w:rPr>
              <w:tab/>
            </w:r>
            <w:r w:rsidR="005E164E">
              <w:rPr>
                <w:rFonts w:ascii="Franklin Gothic Book" w:hAnsi="Franklin Gothic Book"/>
                <w:noProof/>
                <w:lang w:eastAsia="fr-CA"/>
              </w:rPr>
              <w:t xml:space="preserve"> mg IV X</w:t>
            </w:r>
            <w:r w:rsidRPr="009D072D">
              <w:rPr>
                <w:rFonts w:ascii="Franklin Gothic Book" w:hAnsi="Franklin Gothic Book"/>
                <w:noProof/>
                <w:lang w:eastAsia="fr-CA"/>
              </w:rPr>
              <w:t> 1</w:t>
            </w:r>
          </w:p>
          <w:p w:rsidR="004820BD" w:rsidRPr="009D072D" w:rsidRDefault="009D072D" w:rsidP="001C05EE">
            <w:pPr>
              <w:tabs>
                <w:tab w:val="left" w:pos="5208"/>
              </w:tabs>
              <w:spacing w:before="40" w:line="276" w:lineRule="auto"/>
              <w:jc w:val="left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</w:instrText>
            </w:r>
            <w:r w:rsidRPr="009D072D">
              <w:rPr>
                <w:rFonts w:ascii="MS Gothic" w:eastAsia="MS Gothic" w:hAnsi="MS Gothic" w:cs="Times New Roman" w:hint="eastAsia"/>
                <w:sz w:val="18"/>
                <w:szCs w:val="18"/>
              </w:rPr>
              <w:instrText>FORMCHECKBOX</w:instrText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</w:instrText>
            </w:r>
            <w:r w:rsidR="00C47A28">
              <w:rPr>
                <w:rFonts w:ascii="MS Gothic" w:eastAsia="MS Gothic" w:hAnsi="MS Gothic" w:cs="Times New Roman"/>
                <w:sz w:val="18"/>
                <w:szCs w:val="18"/>
              </w:rPr>
            </w:r>
            <w:r w:rsidR="00C47A28">
              <w:rPr>
                <w:rFonts w:ascii="MS Gothic" w:eastAsia="MS Gothic" w:hAnsi="MS Gothic" w:cs="Times New Roman"/>
                <w:sz w:val="18"/>
                <w:szCs w:val="18"/>
              </w:rPr>
              <w:fldChar w:fldCharType="separate"/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fldChar w:fldCharType="end"/>
            </w:r>
            <w:r w:rsidRPr="009D072D">
              <w:rPr>
                <w:rFonts w:ascii="Franklin Gothic Book" w:hAnsi="Franklin Gothic Book" w:cs="Times New Roman"/>
              </w:rPr>
              <w:t xml:space="preserve"> </w:t>
            </w:r>
            <w:r w:rsidRPr="009D072D">
              <w:rPr>
                <w:rFonts w:ascii="Franklin Gothic Book" w:hAnsi="Franklin Gothic Book"/>
                <w:noProof/>
                <w:lang w:eastAsia="fr-CA"/>
              </w:rPr>
              <w:t>Autre</w:t>
            </w:r>
            <w:r w:rsidR="005E164E">
              <w:rPr>
                <w:rFonts w:ascii="Franklin Gothic Book" w:hAnsi="Franklin Gothic Book"/>
                <w:noProof/>
                <w:lang w:eastAsia="fr-CA"/>
              </w:rPr>
              <w:t>(s)</w:t>
            </w:r>
            <w:r w:rsidRPr="009D072D">
              <w:rPr>
                <w:rFonts w:ascii="Franklin Gothic Book" w:hAnsi="Franklin Gothic Book"/>
                <w:noProof/>
                <w:lang w:eastAsia="fr-CA"/>
              </w:rPr>
              <w:t xml:space="preserve"> : </w:t>
            </w:r>
            <w:r w:rsidRPr="009D072D">
              <w:rPr>
                <w:rFonts w:ascii="Franklin Gothic Book" w:hAnsi="Franklin Gothic Book"/>
                <w:noProof/>
                <w:u w:val="single"/>
                <w:lang w:eastAsia="fr-CA"/>
              </w:rPr>
              <w:tab/>
            </w:r>
          </w:p>
        </w:tc>
      </w:tr>
      <w:tr w:rsidR="004820BD" w:rsidRPr="009D072D" w:rsidTr="001C05EE">
        <w:trPr>
          <w:gridAfter w:val="1"/>
          <w:wAfter w:w="52" w:type="dxa"/>
          <w:trHeight w:val="1552"/>
        </w:trPr>
        <w:tc>
          <w:tcPr>
            <w:tcW w:w="5426" w:type="dxa"/>
            <w:gridSpan w:val="16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4" w:space="0" w:color="E36C0A" w:themeColor="accent6" w:themeShade="BF"/>
            </w:tcBorders>
            <w:shd w:val="clear" w:color="auto" w:fill="auto"/>
          </w:tcPr>
          <w:p w:rsidR="004820BD" w:rsidRPr="009D072D" w:rsidRDefault="006F0A07" w:rsidP="001C05EE">
            <w:pPr>
              <w:spacing w:before="40" w:line="276" w:lineRule="auto"/>
              <w:jc w:val="left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  <w:r w:rsidRPr="001C05EE">
              <w:rPr>
                <w:rFonts w:ascii="Franklin Gothic Book" w:hAnsi="Franklin Gothic Book"/>
                <w:noProof/>
                <w:color w:val="E36C0A" w:themeColor="accent6" w:themeShade="BF"/>
                <w:sz w:val="24"/>
                <w:szCs w:val="24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6F257EB7" wp14:editId="0C7B31B6">
                      <wp:simplePos x="0" y="0"/>
                      <wp:positionH relativeFrom="column">
                        <wp:posOffset>-1755775</wp:posOffset>
                      </wp:positionH>
                      <wp:positionV relativeFrom="paragraph">
                        <wp:posOffset>552450</wp:posOffset>
                      </wp:positionV>
                      <wp:extent cx="3037840" cy="299085"/>
                      <wp:effectExtent l="0" t="0" r="7938" b="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37840" cy="2990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1471" w:rsidRPr="00626934" w:rsidRDefault="006F0A07" w:rsidP="00121471">
                                  <w:pPr>
                                    <w:rPr>
                                      <w:rFonts w:ascii="Franklin Gothic Book" w:hAnsi="Franklin Gothic Book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/>
                                    </w:rPr>
                                    <w:t>OPI-HO-008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-138.25pt;margin-top:43.5pt;width:239.2pt;height:23.55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" o:allowincell="f" filled="f" stroked="f" strokeweight=".5pt">
                      <v:textbox>
                        <w:txbxContent>
                          <w:p w:rsidR="00121471" w:rsidRPr="00626934" w:rsidRDefault="006F0A07" w:rsidP="00121471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</w:rPr>
                              <w:t>OPI-HO-008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9346C" w:rsidRPr="009D072D">
              <w:rPr>
                <w:rFonts w:ascii="Franklin Gothic Book" w:hAnsi="Franklin Gothic Book"/>
                <w:noProof/>
                <w:lang w:eastAsia="fr-CA"/>
              </w:rPr>
              <w:t>Si signes d’hypocalcémie (crampes abdominales, nausée</w:t>
            </w:r>
            <w:r w:rsidR="00E31B59">
              <w:rPr>
                <w:rFonts w:ascii="Franklin Gothic Book" w:hAnsi="Franklin Gothic Book"/>
                <w:noProof/>
                <w:lang w:eastAsia="fr-CA"/>
              </w:rPr>
              <w:t>s</w:t>
            </w:r>
            <w:r w:rsidR="00E9346C" w:rsidRPr="009D072D">
              <w:rPr>
                <w:rFonts w:ascii="Franklin Gothic Book" w:hAnsi="Franklin Gothic Book"/>
                <w:noProof/>
                <w:lang w:eastAsia="fr-CA"/>
              </w:rPr>
              <w:t>, vomissement, engourdissement ou picotement péribuccale ou au niveau des extrémités) :</w:t>
            </w:r>
          </w:p>
        </w:tc>
        <w:tc>
          <w:tcPr>
            <w:tcW w:w="5426" w:type="dxa"/>
            <w:gridSpan w:val="9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9D072D" w:rsidRPr="009D072D" w:rsidRDefault="009D072D" w:rsidP="001C05EE">
            <w:pPr>
              <w:spacing w:line="276" w:lineRule="auto"/>
              <w:ind w:left="317" w:hanging="317"/>
              <w:jc w:val="left"/>
              <w:rPr>
                <w:rFonts w:ascii="Franklin Gothic Book" w:hAnsi="Franklin Gothic Book"/>
                <w:noProof/>
                <w:lang w:eastAsia="fr-CA"/>
              </w:rPr>
            </w:pP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</w:instrText>
            </w:r>
            <w:r w:rsidRPr="009D072D">
              <w:rPr>
                <w:rFonts w:ascii="MS Gothic" w:eastAsia="MS Gothic" w:hAnsi="MS Gothic" w:cs="Times New Roman" w:hint="eastAsia"/>
                <w:sz w:val="18"/>
                <w:szCs w:val="18"/>
              </w:rPr>
              <w:instrText>FORMCHECKBOX</w:instrText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</w:instrText>
            </w:r>
            <w:r w:rsidR="00C47A28">
              <w:rPr>
                <w:rFonts w:ascii="MS Gothic" w:eastAsia="MS Gothic" w:hAnsi="MS Gothic" w:cs="Times New Roman"/>
                <w:sz w:val="18"/>
                <w:szCs w:val="18"/>
              </w:rPr>
            </w:r>
            <w:r w:rsidR="00C47A28">
              <w:rPr>
                <w:rFonts w:ascii="MS Gothic" w:eastAsia="MS Gothic" w:hAnsi="MS Gothic" w:cs="Times New Roman"/>
                <w:sz w:val="18"/>
                <w:szCs w:val="18"/>
              </w:rPr>
              <w:fldChar w:fldCharType="separate"/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fldChar w:fldCharType="end"/>
            </w:r>
            <w:r w:rsidRPr="009D072D">
              <w:rPr>
                <w:rFonts w:ascii="Franklin Gothic Book" w:hAnsi="Franklin Gothic Book" w:cs="Times New Roman"/>
              </w:rPr>
              <w:t xml:space="preserve"> </w:t>
            </w:r>
            <w:r w:rsidRPr="009D072D">
              <w:rPr>
                <w:rFonts w:ascii="Franklin Gothic Book" w:hAnsi="Franklin Gothic Book"/>
                <w:noProof/>
                <w:lang w:eastAsia="fr-CA"/>
              </w:rPr>
              <w:t>Gluconate de calcium 1 g IV dans 50 mL de NaCl 0,9 % à perfuser en 10 minutes. Si symptômes persistent aviser l'hématologue responsable.</w:t>
            </w:r>
          </w:p>
          <w:p w:rsidR="009D072D" w:rsidRPr="009D072D" w:rsidRDefault="009D072D" w:rsidP="001C05EE">
            <w:pPr>
              <w:tabs>
                <w:tab w:val="left" w:pos="5029"/>
              </w:tabs>
              <w:spacing w:line="276" w:lineRule="auto"/>
              <w:jc w:val="left"/>
              <w:rPr>
                <w:rFonts w:ascii="Franklin Gothic Book" w:hAnsi="Franklin Gothic Book"/>
                <w:noProof/>
                <w:u w:val="single"/>
                <w:lang w:eastAsia="fr-CA"/>
              </w:rPr>
            </w:pP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</w:instrText>
            </w:r>
            <w:r w:rsidRPr="009D072D">
              <w:rPr>
                <w:rFonts w:ascii="MS Gothic" w:eastAsia="MS Gothic" w:hAnsi="MS Gothic" w:cs="Times New Roman" w:hint="eastAsia"/>
                <w:sz w:val="18"/>
                <w:szCs w:val="18"/>
              </w:rPr>
              <w:instrText>FORMCHECKBOX</w:instrText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</w:instrText>
            </w:r>
            <w:r w:rsidR="00C47A28">
              <w:rPr>
                <w:rFonts w:ascii="MS Gothic" w:eastAsia="MS Gothic" w:hAnsi="MS Gothic" w:cs="Times New Roman"/>
                <w:sz w:val="18"/>
                <w:szCs w:val="18"/>
              </w:rPr>
            </w:r>
            <w:r w:rsidR="00C47A28">
              <w:rPr>
                <w:rFonts w:ascii="MS Gothic" w:eastAsia="MS Gothic" w:hAnsi="MS Gothic" w:cs="Times New Roman"/>
                <w:sz w:val="18"/>
                <w:szCs w:val="18"/>
              </w:rPr>
              <w:fldChar w:fldCharType="separate"/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fldChar w:fldCharType="end"/>
            </w:r>
            <w:r w:rsidRPr="009D072D">
              <w:rPr>
                <w:rFonts w:ascii="Franklin Gothic Book" w:hAnsi="Franklin Gothic Book" w:cs="Times New Roman"/>
              </w:rPr>
              <w:t xml:space="preserve"> </w:t>
            </w:r>
            <w:r w:rsidRPr="009D072D">
              <w:rPr>
                <w:rFonts w:ascii="Franklin Gothic Book" w:hAnsi="Franklin Gothic Book"/>
                <w:noProof/>
                <w:lang w:eastAsia="fr-CA"/>
              </w:rPr>
              <w:t xml:space="preserve">Ne pas administrer de Gluconate de calcium, raison(s) : </w:t>
            </w:r>
          </w:p>
          <w:p w:rsidR="004820BD" w:rsidRPr="009D072D" w:rsidRDefault="009D072D" w:rsidP="001C05EE">
            <w:pPr>
              <w:tabs>
                <w:tab w:val="left" w:pos="5208"/>
              </w:tabs>
              <w:spacing w:before="40" w:line="276" w:lineRule="auto"/>
              <w:jc w:val="left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  <w:r w:rsidRPr="009D072D">
              <w:rPr>
                <w:rFonts w:ascii="Franklin Gothic Book" w:hAnsi="Franklin Gothic Book"/>
                <w:noProof/>
                <w:u w:val="single"/>
                <w:lang w:eastAsia="fr-CA"/>
              </w:rPr>
              <w:tab/>
            </w:r>
          </w:p>
        </w:tc>
      </w:tr>
      <w:tr w:rsidR="004820BD" w:rsidRPr="007E60A7" w:rsidTr="001C05EE">
        <w:trPr>
          <w:gridAfter w:val="1"/>
          <w:wAfter w:w="52" w:type="dxa"/>
          <w:trHeight w:val="1687"/>
        </w:trPr>
        <w:tc>
          <w:tcPr>
            <w:tcW w:w="5426" w:type="dxa"/>
            <w:gridSpan w:val="16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4" w:space="0" w:color="E36C0A" w:themeColor="accent6" w:themeShade="BF"/>
            </w:tcBorders>
            <w:shd w:val="clear" w:color="auto" w:fill="auto"/>
          </w:tcPr>
          <w:p w:rsidR="004820BD" w:rsidRPr="009D072D" w:rsidRDefault="00E9346C" w:rsidP="001C05EE">
            <w:pPr>
              <w:spacing w:before="40" w:line="276" w:lineRule="auto"/>
              <w:jc w:val="left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  <w:r w:rsidRPr="009D072D">
              <w:rPr>
                <w:rFonts w:ascii="Franklin Gothic Book" w:hAnsi="Franklin Gothic Book"/>
                <w:noProof/>
                <w:lang w:eastAsia="fr-CA"/>
              </w:rPr>
              <w:t>Si hypotension (TA systolique inférieure ou égale à 90 mm Hg ou diminution de la TA systolique de 30 mm Hg ou faiblesse, étourdissement, diaphorèse) :</w:t>
            </w:r>
          </w:p>
        </w:tc>
        <w:tc>
          <w:tcPr>
            <w:tcW w:w="5426" w:type="dxa"/>
            <w:gridSpan w:val="9"/>
            <w:tcBorders>
              <w:top w:val="single" w:sz="4" w:space="0" w:color="E36C0A" w:themeColor="accent6" w:themeShade="BF"/>
              <w:left w:val="single" w:sz="4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9D072D" w:rsidRPr="009D072D" w:rsidRDefault="009D072D" w:rsidP="001C05EE">
            <w:pPr>
              <w:spacing w:line="276" w:lineRule="auto"/>
              <w:jc w:val="left"/>
              <w:rPr>
                <w:rFonts w:ascii="Franklin Gothic Book" w:hAnsi="Franklin Gothic Book"/>
                <w:noProof/>
                <w:lang w:eastAsia="fr-CA"/>
              </w:rPr>
            </w:pP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</w:instrText>
            </w:r>
            <w:r w:rsidRPr="009D072D">
              <w:rPr>
                <w:rFonts w:ascii="MS Gothic" w:eastAsia="MS Gothic" w:hAnsi="MS Gothic" w:cs="Times New Roman" w:hint="eastAsia"/>
                <w:sz w:val="18"/>
                <w:szCs w:val="18"/>
              </w:rPr>
              <w:instrText>FORMCHECKBOX</w:instrText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</w:instrText>
            </w:r>
            <w:r w:rsidR="00C47A28">
              <w:rPr>
                <w:rFonts w:ascii="MS Gothic" w:eastAsia="MS Gothic" w:hAnsi="MS Gothic" w:cs="Times New Roman"/>
                <w:sz w:val="18"/>
                <w:szCs w:val="18"/>
              </w:rPr>
            </w:r>
            <w:r w:rsidR="00C47A28">
              <w:rPr>
                <w:rFonts w:ascii="MS Gothic" w:eastAsia="MS Gothic" w:hAnsi="MS Gothic" w:cs="Times New Roman"/>
                <w:sz w:val="18"/>
                <w:szCs w:val="18"/>
              </w:rPr>
              <w:fldChar w:fldCharType="separate"/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fldChar w:fldCharType="end"/>
            </w:r>
            <w:r w:rsidRPr="009D072D">
              <w:rPr>
                <w:rFonts w:ascii="Franklin Gothic Book" w:hAnsi="Franklin Gothic Book" w:cs="Times New Roman"/>
              </w:rPr>
              <w:t xml:space="preserve"> </w:t>
            </w:r>
            <w:r w:rsidRPr="009D072D">
              <w:rPr>
                <w:rFonts w:ascii="Franklin Gothic Book" w:hAnsi="Franklin Gothic Book"/>
                <w:noProof/>
                <w:lang w:eastAsia="fr-CA"/>
              </w:rPr>
              <w:t>Administrer bolus 500 mL NaCl 0,9 % IV en 30 minutes</w:t>
            </w:r>
          </w:p>
          <w:p w:rsidR="009D072D" w:rsidRPr="009D072D" w:rsidRDefault="009D072D" w:rsidP="001C05EE">
            <w:pPr>
              <w:tabs>
                <w:tab w:val="left" w:pos="5029"/>
              </w:tabs>
              <w:spacing w:before="40" w:line="276" w:lineRule="auto"/>
              <w:jc w:val="left"/>
              <w:rPr>
                <w:rFonts w:ascii="Franklin Gothic Book" w:hAnsi="Franklin Gothic Book"/>
                <w:noProof/>
                <w:lang w:eastAsia="fr-CA"/>
              </w:rPr>
            </w:pP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</w:instrText>
            </w:r>
            <w:r w:rsidRPr="009D072D">
              <w:rPr>
                <w:rFonts w:ascii="MS Gothic" w:eastAsia="MS Gothic" w:hAnsi="MS Gothic" w:cs="Times New Roman" w:hint="eastAsia"/>
                <w:sz w:val="18"/>
                <w:szCs w:val="18"/>
              </w:rPr>
              <w:instrText>FORMCHECKBOX</w:instrText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</w:instrText>
            </w:r>
            <w:r w:rsidR="00C47A28">
              <w:rPr>
                <w:rFonts w:ascii="MS Gothic" w:eastAsia="MS Gothic" w:hAnsi="MS Gothic" w:cs="Times New Roman"/>
                <w:sz w:val="18"/>
                <w:szCs w:val="18"/>
              </w:rPr>
            </w:r>
            <w:r w:rsidR="00C47A28">
              <w:rPr>
                <w:rFonts w:ascii="MS Gothic" w:eastAsia="MS Gothic" w:hAnsi="MS Gothic" w:cs="Times New Roman"/>
                <w:sz w:val="18"/>
                <w:szCs w:val="18"/>
              </w:rPr>
              <w:fldChar w:fldCharType="separate"/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fldChar w:fldCharType="end"/>
            </w:r>
            <w:r w:rsidRPr="009D072D">
              <w:rPr>
                <w:rFonts w:ascii="Franklin Gothic Book" w:hAnsi="Franklin Gothic Book" w:cs="Times New Roman"/>
              </w:rPr>
              <w:t xml:space="preserve"> </w:t>
            </w:r>
            <w:r w:rsidRPr="009D072D">
              <w:rPr>
                <w:rFonts w:ascii="Franklin Gothic Book" w:hAnsi="Franklin Gothic Book"/>
                <w:noProof/>
                <w:lang w:eastAsia="fr-CA"/>
              </w:rPr>
              <w:t>Administrer bolus 250 mL NaCl 0,9 % IV en 30 minutes</w:t>
            </w:r>
          </w:p>
          <w:p w:rsidR="009D072D" w:rsidRPr="009D072D" w:rsidRDefault="009D072D" w:rsidP="001C05EE">
            <w:pPr>
              <w:tabs>
                <w:tab w:val="left" w:pos="5029"/>
              </w:tabs>
              <w:spacing w:before="40" w:line="276" w:lineRule="auto"/>
              <w:jc w:val="left"/>
              <w:rPr>
                <w:rFonts w:ascii="Franklin Gothic Book" w:hAnsi="Franklin Gothic Book"/>
                <w:noProof/>
                <w:u w:val="single"/>
                <w:lang w:eastAsia="fr-CA"/>
              </w:rPr>
            </w:pP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</w:instrText>
            </w:r>
            <w:r w:rsidRPr="009D072D">
              <w:rPr>
                <w:rFonts w:ascii="MS Gothic" w:eastAsia="MS Gothic" w:hAnsi="MS Gothic" w:cs="Times New Roman" w:hint="eastAsia"/>
                <w:sz w:val="18"/>
                <w:szCs w:val="18"/>
              </w:rPr>
              <w:instrText>FORMCHECKBOX</w:instrText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instrText xml:space="preserve"> </w:instrText>
            </w:r>
            <w:r w:rsidR="00C47A28">
              <w:rPr>
                <w:rFonts w:ascii="MS Gothic" w:eastAsia="MS Gothic" w:hAnsi="MS Gothic" w:cs="Times New Roman"/>
                <w:sz w:val="18"/>
                <w:szCs w:val="18"/>
              </w:rPr>
            </w:r>
            <w:r w:rsidR="00C47A28">
              <w:rPr>
                <w:rFonts w:ascii="MS Gothic" w:eastAsia="MS Gothic" w:hAnsi="MS Gothic" w:cs="Times New Roman"/>
                <w:sz w:val="18"/>
                <w:szCs w:val="18"/>
              </w:rPr>
              <w:fldChar w:fldCharType="separate"/>
            </w:r>
            <w:r w:rsidRPr="009D072D">
              <w:rPr>
                <w:rFonts w:ascii="MS Gothic" w:eastAsia="MS Gothic" w:hAnsi="MS Gothic" w:cs="Times New Roman"/>
                <w:sz w:val="18"/>
                <w:szCs w:val="18"/>
              </w:rPr>
              <w:fldChar w:fldCharType="end"/>
            </w:r>
            <w:r w:rsidRPr="009D072D">
              <w:rPr>
                <w:rFonts w:ascii="Franklin Gothic Book" w:hAnsi="Franklin Gothic Book" w:cs="Times New Roman"/>
              </w:rPr>
              <w:t xml:space="preserve"> </w:t>
            </w:r>
            <w:r w:rsidRPr="009D072D">
              <w:rPr>
                <w:rFonts w:ascii="Franklin Gothic Book" w:hAnsi="Franklin Gothic Book"/>
                <w:noProof/>
                <w:lang w:eastAsia="fr-CA"/>
              </w:rPr>
              <w:t xml:space="preserve">Ne pas administrer de bolus, raison(s) : </w:t>
            </w:r>
            <w:r w:rsidRPr="009D072D">
              <w:rPr>
                <w:rFonts w:ascii="Franklin Gothic Book" w:hAnsi="Franklin Gothic Book"/>
                <w:noProof/>
                <w:u w:val="single"/>
                <w:lang w:eastAsia="fr-CA"/>
              </w:rPr>
              <w:tab/>
            </w:r>
          </w:p>
          <w:p w:rsidR="009D072D" w:rsidRPr="009D072D" w:rsidRDefault="009D072D" w:rsidP="001C05EE">
            <w:pPr>
              <w:tabs>
                <w:tab w:val="left" w:pos="5029"/>
              </w:tabs>
              <w:spacing w:before="40" w:line="276" w:lineRule="auto"/>
              <w:jc w:val="left"/>
              <w:rPr>
                <w:rFonts w:ascii="Franklin Gothic Book" w:hAnsi="Franklin Gothic Book"/>
                <w:noProof/>
                <w:u w:val="single"/>
                <w:lang w:eastAsia="fr-CA"/>
              </w:rPr>
            </w:pPr>
            <w:r w:rsidRPr="009D072D">
              <w:rPr>
                <w:rFonts w:ascii="Franklin Gothic Book" w:hAnsi="Franklin Gothic Book"/>
                <w:noProof/>
                <w:u w:val="single"/>
                <w:lang w:eastAsia="fr-CA"/>
              </w:rPr>
              <w:tab/>
            </w:r>
          </w:p>
          <w:p w:rsidR="004820BD" w:rsidRPr="007E60A7" w:rsidRDefault="009D072D" w:rsidP="001C05EE">
            <w:pPr>
              <w:spacing w:line="276" w:lineRule="auto"/>
              <w:jc w:val="left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  <w:r w:rsidRPr="009D072D">
              <w:rPr>
                <w:rFonts w:ascii="Franklin Gothic Book" w:hAnsi="Franklin Gothic Book" w:cs="Times New Roman"/>
              </w:rPr>
              <w:sym w:font="Wingdings" w:char="F0E8"/>
            </w:r>
            <w:r w:rsidRPr="009D072D">
              <w:rPr>
                <w:rFonts w:ascii="Franklin Gothic Book" w:hAnsi="Franklin Gothic Book" w:cs="Times New Roman"/>
              </w:rPr>
              <w:t xml:space="preserve"> </w:t>
            </w:r>
            <w:r w:rsidRPr="009D072D">
              <w:rPr>
                <w:rFonts w:ascii="Franklin Gothic Book" w:hAnsi="Franklin Gothic Book"/>
                <w:noProof/>
                <w:lang w:eastAsia="fr-CA"/>
              </w:rPr>
              <w:t>Aviser le médecin traitant si inefficace</w:t>
            </w:r>
          </w:p>
        </w:tc>
      </w:tr>
    </w:tbl>
    <w:p w:rsidR="00121471" w:rsidRPr="001C05EE" w:rsidRDefault="001C05EE" w:rsidP="001C05EE">
      <w:pPr>
        <w:spacing w:before="240"/>
        <w:jc w:val="left"/>
        <w:rPr>
          <w:rFonts w:ascii="Franklin Gothic Book" w:hAnsi="Franklin Gothic Book"/>
          <w:color w:val="E36C0A" w:themeColor="accent6" w:themeShade="BF"/>
          <w:sz w:val="24"/>
          <w:szCs w:val="24"/>
        </w:rPr>
      </w:pPr>
      <w:r w:rsidRPr="001C05EE">
        <w:rPr>
          <w:rFonts w:ascii="Franklin Gothic Book" w:hAnsi="Franklin Gothic Book"/>
          <w:noProof/>
          <w:color w:val="E36C0A" w:themeColor="accent6" w:themeShade="BF"/>
          <w:sz w:val="24"/>
          <w:szCs w:val="24"/>
          <w:lang w:eastAsia="fr-CA"/>
        </w:rPr>
        <w:t>→ Voir au verso pour ordonnances post-traitement</w:t>
      </w:r>
    </w:p>
    <w:p w:rsidR="00121471" w:rsidRDefault="00121471">
      <w:pPr>
        <w:rPr>
          <w:rFonts w:ascii="Franklin Gothic Book" w:hAnsi="Franklin Gothic Book"/>
          <w:sz w:val="8"/>
          <w:szCs w:val="8"/>
        </w:rPr>
      </w:pPr>
      <w:r>
        <w:rPr>
          <w:rFonts w:ascii="Franklin Gothic Book" w:hAnsi="Franklin Gothic Book"/>
          <w:sz w:val="8"/>
          <w:szCs w:val="8"/>
        </w:rPr>
        <w:br w:type="page"/>
      </w:r>
    </w:p>
    <w:p w:rsidR="00EA5E11" w:rsidRDefault="00EA5E11" w:rsidP="00E31B59">
      <w:pPr>
        <w:pStyle w:val="En-tte"/>
        <w:tabs>
          <w:tab w:val="clear" w:pos="4320"/>
          <w:tab w:val="clear" w:pos="8640"/>
          <w:tab w:val="center" w:pos="5670"/>
          <w:tab w:val="left" w:pos="7371"/>
          <w:tab w:val="right" w:pos="10632"/>
        </w:tabs>
        <w:spacing w:after="120"/>
        <w:ind w:left="-142"/>
      </w:pPr>
      <w:r w:rsidRPr="00820F72">
        <w:rPr>
          <w:rFonts w:ascii="Franklin Gothic Book" w:hAnsi="Franklin Gothic Book"/>
        </w:rPr>
        <w:lastRenderedPageBreak/>
        <w:t>Nom de l’usager :</w:t>
      </w:r>
      <w:r>
        <w:rPr>
          <w:rFonts w:ascii="Franklin Gothic Book" w:hAnsi="Franklin Gothic Book"/>
        </w:rPr>
        <w:t xml:space="preserve"> </w:t>
      </w:r>
      <w:r w:rsidRPr="00820F72">
        <w:rPr>
          <w:rFonts w:ascii="Franklin Gothic Book" w:hAnsi="Franklin Gothic Book"/>
          <w:u w:val="single"/>
        </w:rPr>
        <w:tab/>
      </w:r>
      <w:r>
        <w:rPr>
          <w:rFonts w:ascii="Franklin Gothic Book" w:hAnsi="Franklin Gothic Book"/>
        </w:rPr>
        <w:tab/>
        <w:t>N</w:t>
      </w:r>
      <w:r w:rsidRPr="00820F72">
        <w:rPr>
          <w:rFonts w:ascii="Franklin Gothic Book" w:hAnsi="Franklin Gothic Book"/>
          <w:vertAlign w:val="superscript"/>
        </w:rPr>
        <w:t>o</w:t>
      </w:r>
      <w:r>
        <w:rPr>
          <w:rFonts w:ascii="Franklin Gothic Book" w:hAnsi="Franklin Gothic Book"/>
        </w:rPr>
        <w:t xml:space="preserve"> dossier : </w:t>
      </w:r>
      <w:r w:rsidRPr="00820F72">
        <w:rPr>
          <w:rFonts w:ascii="Franklin Gothic Book" w:hAnsi="Franklin Gothic Book"/>
          <w:u w:val="single"/>
        </w:rPr>
        <w:tab/>
      </w:r>
    </w:p>
    <w:tbl>
      <w:tblPr>
        <w:tblStyle w:val="Grilledutableau"/>
        <w:tblpPr w:leftFromText="141" w:rightFromText="141" w:vertAnchor="page" w:horzAnchor="margin" w:tblpY="1243"/>
        <w:tblW w:w="10852" w:type="dxa"/>
        <w:tblLayout w:type="fixed"/>
        <w:tblLook w:val="04A0" w:firstRow="1" w:lastRow="0" w:firstColumn="1" w:lastColumn="0" w:noHBand="0" w:noVBand="1"/>
      </w:tblPr>
      <w:tblGrid>
        <w:gridCol w:w="3692"/>
        <w:gridCol w:w="244"/>
        <w:gridCol w:w="708"/>
        <w:gridCol w:w="3051"/>
        <w:gridCol w:w="238"/>
        <w:gridCol w:w="2919"/>
      </w:tblGrid>
      <w:tr w:rsidR="00E31B59" w:rsidRPr="007E60A7" w:rsidTr="00E31B59">
        <w:trPr>
          <w:trHeight w:val="510"/>
        </w:trPr>
        <w:tc>
          <w:tcPr>
            <w:tcW w:w="10852" w:type="dxa"/>
            <w:gridSpan w:val="6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8" w:space="0" w:color="E36C0A" w:themeColor="accent6" w:themeShade="BF"/>
              <w:right w:val="single" w:sz="18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:rsidR="00E31B59" w:rsidRPr="00EE5C9B" w:rsidRDefault="00E31B59" w:rsidP="00E31B59">
            <w:pPr>
              <w:spacing w:line="276" w:lineRule="auto"/>
              <w:jc w:val="left"/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</w:pPr>
            <w:r w:rsidRPr="007F5C5D"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  <w:t>Post</w:t>
            </w:r>
            <w:r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  <w:t xml:space="preserve"> </w:t>
            </w:r>
            <w:r w:rsidRPr="007F5C5D"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  <w:t>traitement</w:t>
            </w:r>
            <w:r w:rsidRPr="007F5C5D">
              <w:rPr>
                <w:b/>
                <w:noProof/>
                <w:sz w:val="22"/>
                <w:lang w:eastAsia="fr-CA"/>
              </w:rPr>
              <w:t xml:space="preserve"> </w:t>
            </w:r>
            <w:r>
              <w:rPr>
                <w:b/>
                <w:noProof/>
                <w:sz w:val="22"/>
                <w:lang w:eastAsia="fr-CA"/>
              </w:rPr>
              <w:t xml:space="preserve"> </w:t>
            </w:r>
            <w:r w:rsidRPr="00121471">
              <w:rPr>
                <w:rFonts w:ascii="Franklin Gothic Book" w:hAnsi="Franklin Gothic Book"/>
                <w:noProof/>
                <w:sz w:val="18"/>
                <w:szCs w:val="18"/>
                <w:lang w:eastAsia="fr-CA"/>
              </w:rPr>
              <w:t>(réservé au personnel infirmier de l’unité d’hospitalisation)</w:t>
            </w:r>
          </w:p>
        </w:tc>
      </w:tr>
      <w:tr w:rsidR="00E31B59" w:rsidRPr="007E60A7" w:rsidTr="00E31B59">
        <w:trPr>
          <w:trHeight w:val="510"/>
        </w:trPr>
        <w:tc>
          <w:tcPr>
            <w:tcW w:w="10852" w:type="dxa"/>
            <w:gridSpan w:val="6"/>
            <w:tcBorders>
              <w:top w:val="single" w:sz="8" w:space="0" w:color="E36C0A" w:themeColor="accent6" w:themeShade="BF"/>
              <w:left w:val="single" w:sz="18" w:space="0" w:color="E36C0A" w:themeColor="accent6" w:themeShade="BF"/>
              <w:bottom w:val="single" w:sz="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E31B59" w:rsidRPr="00121471" w:rsidRDefault="00E31B59" w:rsidP="00E31B59">
            <w:pPr>
              <w:spacing w:before="120" w:line="276" w:lineRule="auto"/>
              <w:jc w:val="left"/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</w:pPr>
            <w:r w:rsidRPr="00121471"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  <w:t>Suivi calcium ionisé</w:t>
            </w:r>
          </w:p>
          <w:p w:rsidR="00E31B59" w:rsidRPr="00121471" w:rsidRDefault="00E31B59" w:rsidP="00E31B59">
            <w:pPr>
              <w:spacing w:line="276" w:lineRule="auto"/>
              <w:jc w:val="left"/>
              <w:rPr>
                <w:rFonts w:ascii="Franklin Gothic Book" w:hAnsi="Franklin Gothic Book"/>
                <w:noProof/>
                <w:sz w:val="19"/>
                <w:szCs w:val="19"/>
                <w:lang w:eastAsia="fr-CA"/>
              </w:rPr>
            </w:pPr>
            <w:r w:rsidRPr="00121471">
              <w:rPr>
                <w:rFonts w:ascii="Franklin Gothic Book" w:hAnsi="Franklin Gothic Book"/>
                <w:noProof/>
                <w:sz w:val="18"/>
                <w:szCs w:val="18"/>
                <w:lang w:eastAsia="fr-CA"/>
              </w:rPr>
              <w:t>* Calcium ionisé prélevé par l’équipe d’aphérèse. Surveillance des résultats assurée par l’infi</w:t>
            </w:r>
            <w:r>
              <w:rPr>
                <w:rFonts w:ascii="Franklin Gothic Book" w:hAnsi="Franklin Gothic Book"/>
                <w:noProof/>
                <w:sz w:val="18"/>
                <w:szCs w:val="18"/>
                <w:lang w:eastAsia="fr-CA"/>
              </w:rPr>
              <w:t xml:space="preserve">rmière responsable de l’usager </w:t>
            </w:r>
          </w:p>
        </w:tc>
      </w:tr>
      <w:tr w:rsidR="00E31B59" w:rsidRPr="007E60A7" w:rsidTr="00E31B59">
        <w:trPr>
          <w:trHeight w:val="510"/>
        </w:trPr>
        <w:tc>
          <w:tcPr>
            <w:tcW w:w="10852" w:type="dxa"/>
            <w:gridSpan w:val="6"/>
            <w:tcBorders>
              <w:top w:val="single" w:sz="8" w:space="0" w:color="E36C0A" w:themeColor="accent6" w:themeShade="BF"/>
              <w:left w:val="single" w:sz="18" w:space="0" w:color="E36C0A" w:themeColor="accent6" w:themeShade="BF"/>
              <w:bottom w:val="single" w:sz="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E31B59" w:rsidRPr="00F037E3" w:rsidRDefault="00E31B59" w:rsidP="00E31B59">
            <w:pPr>
              <w:spacing w:before="60" w:line="276" w:lineRule="auto"/>
              <w:jc w:val="left"/>
              <w:rPr>
                <w:rFonts w:ascii="Franklin Gothic Book" w:eastAsia="MS Gothic" w:hAnsi="Franklin Gothic Book" w:cstheme="minorHAnsi"/>
                <w:noProof/>
                <w:lang w:eastAsia="fr-CA"/>
              </w:rPr>
            </w:pPr>
            <w:r>
              <w:rPr>
                <w:rFonts w:ascii="Franklin Gothic Book" w:hAnsi="Franklin Gothic Book"/>
                <w:b/>
                <w:noProof/>
                <w:lang w:eastAsia="fr-CA"/>
              </w:rPr>
              <w:t>Usager</w:t>
            </w:r>
            <w:r w:rsidRPr="00F037E3">
              <w:rPr>
                <w:rFonts w:ascii="Franklin Gothic Book" w:hAnsi="Franklin Gothic Book"/>
                <w:b/>
                <w:noProof/>
                <w:lang w:eastAsia="fr-CA"/>
              </w:rPr>
              <w:t xml:space="preserve"> asymptomatique </w:t>
            </w:r>
            <w:r w:rsidRPr="00F037E3">
              <w:rPr>
                <w:rFonts w:ascii="Franklin Gothic Book" w:hAnsi="Franklin Gothic Book"/>
                <w:noProof/>
                <w:lang w:eastAsia="fr-CA"/>
              </w:rPr>
              <w:t>:</w:t>
            </w:r>
          </w:p>
          <w:p w:rsidR="00E31B59" w:rsidRPr="00F037E3" w:rsidRDefault="00E31B59" w:rsidP="00E31B59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324" w:hanging="284"/>
              <w:jc w:val="left"/>
              <w:rPr>
                <w:rFonts w:ascii="Franklin Gothic Book" w:eastAsia="MS Gothic" w:hAnsi="Franklin Gothic Book" w:cstheme="minorHAnsi"/>
                <w:noProof/>
                <w:lang w:eastAsia="fr-CA"/>
              </w:rPr>
            </w:pPr>
            <w:r w:rsidRPr="00F037E3">
              <w:rPr>
                <w:rFonts w:ascii="Franklin Gothic Book" w:hAnsi="Franklin Gothic Book" w:cs="Times New Roman"/>
              </w:rPr>
              <w:t xml:space="preserve">Si </w:t>
            </w:r>
            <w:r>
              <w:rPr>
                <w:rFonts w:ascii="Franklin Gothic Book" w:eastAsia="MS Gothic" w:hAnsi="Franklin Gothic Book" w:cstheme="minorHAnsi"/>
                <w:noProof/>
                <w:lang w:eastAsia="fr-CA"/>
              </w:rPr>
              <w:t>c</w:t>
            </w:r>
            <w:r w:rsidRPr="00F037E3">
              <w:rPr>
                <w:rFonts w:ascii="Franklin Gothic Book" w:eastAsia="MS Gothic" w:hAnsi="Franklin Gothic Book" w:cstheme="minorHAnsi"/>
                <w:noProof/>
                <w:lang w:eastAsia="fr-CA"/>
              </w:rPr>
              <w:t>alcium ionisé supérieur ou égal à 1,0 mmol/L </w:t>
            </w:r>
            <w:r w:rsidRPr="00F037E3">
              <w:rPr>
                <w:rFonts w:ascii="Franklin Gothic Book" w:eastAsia="MS Gothic" w:hAnsi="Franklin Gothic Book" w:cstheme="minorHAnsi"/>
                <w:noProof/>
                <w:lang w:eastAsia="fr-CA"/>
              </w:rPr>
              <w:sym w:font="Wingdings" w:char="F0E8"/>
            </w:r>
            <w:r w:rsidRPr="00F037E3">
              <w:rPr>
                <w:rFonts w:ascii="Franklin Gothic Book" w:eastAsia="MS Gothic" w:hAnsi="Franklin Gothic Book" w:cstheme="minorHAnsi"/>
                <w:noProof/>
                <w:lang w:eastAsia="fr-CA"/>
              </w:rPr>
              <w:t xml:space="preserve"> Aucune intervention</w:t>
            </w:r>
          </w:p>
          <w:p w:rsidR="00E31B59" w:rsidRPr="00F037E3" w:rsidRDefault="00E31B59" w:rsidP="00E31B59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324" w:hanging="284"/>
              <w:jc w:val="left"/>
              <w:rPr>
                <w:rFonts w:ascii="Franklin Gothic Book" w:eastAsia="MS Gothic" w:hAnsi="Franklin Gothic Book" w:cstheme="minorHAnsi"/>
                <w:noProof/>
                <w:lang w:eastAsia="fr-CA"/>
              </w:rPr>
            </w:pPr>
            <w:r>
              <w:rPr>
                <w:rFonts w:ascii="Franklin Gothic Book" w:eastAsia="MS Gothic" w:hAnsi="Franklin Gothic Book" w:cstheme="minorHAnsi"/>
                <w:noProof/>
                <w:lang w:eastAsia="fr-CA"/>
              </w:rPr>
              <w:t>Si c</w:t>
            </w:r>
            <w:r w:rsidRPr="00F037E3">
              <w:rPr>
                <w:rFonts w:ascii="Franklin Gothic Book" w:eastAsia="MS Gothic" w:hAnsi="Franklin Gothic Book" w:cstheme="minorHAnsi"/>
                <w:noProof/>
                <w:lang w:eastAsia="fr-CA"/>
              </w:rPr>
              <w:t>alcium ionisé inférieur à 1,0 mmol/L </w:t>
            </w:r>
            <w:r w:rsidRPr="00F037E3">
              <w:rPr>
                <w:rFonts w:ascii="Franklin Gothic Book" w:eastAsia="MS Gothic" w:hAnsi="Franklin Gothic Book" w:cstheme="minorHAnsi"/>
                <w:noProof/>
                <w:lang w:eastAsia="fr-CA"/>
              </w:rPr>
              <w:sym w:font="Wingdings" w:char="F0E8"/>
            </w:r>
            <w:r w:rsidRPr="00F037E3">
              <w:rPr>
                <w:rFonts w:ascii="Franklin Gothic Book" w:eastAsia="MS Gothic" w:hAnsi="Franklin Gothic Book" w:cstheme="minorHAnsi"/>
                <w:noProof/>
                <w:lang w:eastAsia="fr-CA"/>
              </w:rPr>
              <w:t xml:space="preserve"> Gluconate de calcium 1 g IV dans 50 mL de NaCl 0,9 % </w:t>
            </w:r>
            <w:r w:rsidRPr="00F037E3">
              <w:rPr>
                <w:rFonts w:ascii="Franklin Gothic Book" w:eastAsia="MS Gothic" w:hAnsi="Franklin Gothic Book" w:cstheme="minorHAnsi"/>
                <w:noProof/>
                <w:lang w:eastAsia="fr-CA"/>
              </w:rPr>
              <w:br/>
              <w:t>à perfuser en 60 minutes</w:t>
            </w:r>
          </w:p>
        </w:tc>
      </w:tr>
      <w:tr w:rsidR="00E31B59" w:rsidRPr="007E60A7" w:rsidTr="00E31B59">
        <w:trPr>
          <w:trHeight w:val="510"/>
        </w:trPr>
        <w:tc>
          <w:tcPr>
            <w:tcW w:w="10852" w:type="dxa"/>
            <w:gridSpan w:val="6"/>
            <w:tcBorders>
              <w:top w:val="single" w:sz="8" w:space="0" w:color="E36C0A" w:themeColor="accent6" w:themeShade="BF"/>
              <w:left w:val="single" w:sz="18" w:space="0" w:color="E36C0A" w:themeColor="accent6" w:themeShade="BF"/>
              <w:bottom w:val="single" w:sz="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E31B59" w:rsidRPr="00F037E3" w:rsidRDefault="00E31B59" w:rsidP="00E31B59">
            <w:pPr>
              <w:spacing w:before="120" w:line="276" w:lineRule="auto"/>
              <w:jc w:val="left"/>
              <w:rPr>
                <w:rFonts w:ascii="Franklin Gothic Book" w:hAnsi="Franklin Gothic Book"/>
                <w:noProof/>
                <w:lang w:eastAsia="fr-CA"/>
              </w:rPr>
            </w:pPr>
            <w:r>
              <w:rPr>
                <w:rFonts w:ascii="Franklin Gothic Book" w:hAnsi="Franklin Gothic Book"/>
                <w:b/>
                <w:noProof/>
                <w:lang w:eastAsia="fr-CA"/>
              </w:rPr>
              <w:t xml:space="preserve">Usager </w:t>
            </w:r>
            <w:r w:rsidRPr="00F037E3">
              <w:rPr>
                <w:rFonts w:ascii="Franklin Gothic Book" w:hAnsi="Franklin Gothic Book"/>
                <w:b/>
                <w:noProof/>
                <w:lang w:eastAsia="fr-CA"/>
              </w:rPr>
              <w:t>symptomatique</w:t>
            </w:r>
            <w:r w:rsidRPr="00F037E3">
              <w:rPr>
                <w:rFonts w:ascii="Franklin Gothic Book" w:hAnsi="Franklin Gothic Book"/>
                <w:noProof/>
                <w:lang w:eastAsia="fr-CA"/>
              </w:rPr>
              <w:t xml:space="preserve"> (crampes abdominales, nausée</w:t>
            </w:r>
            <w:r>
              <w:rPr>
                <w:rFonts w:ascii="Franklin Gothic Book" w:hAnsi="Franklin Gothic Book"/>
                <w:noProof/>
                <w:lang w:eastAsia="fr-CA"/>
              </w:rPr>
              <w:t>s</w:t>
            </w:r>
            <w:r w:rsidRPr="00F037E3">
              <w:rPr>
                <w:rFonts w:ascii="Franklin Gothic Book" w:hAnsi="Franklin Gothic Book"/>
                <w:noProof/>
                <w:lang w:eastAsia="fr-CA"/>
              </w:rPr>
              <w:t>, vomissement, engourdissement ou picotement péribuccale ou au niveau des extrémités) :</w:t>
            </w:r>
          </w:p>
          <w:p w:rsidR="00E31B59" w:rsidRPr="00F037E3" w:rsidRDefault="00E31B59" w:rsidP="00E31B59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324" w:hanging="284"/>
              <w:jc w:val="left"/>
              <w:rPr>
                <w:rFonts w:ascii="Franklin Gothic Book" w:hAnsi="Franklin Gothic Book"/>
                <w:noProof/>
                <w:lang w:eastAsia="fr-CA"/>
              </w:rPr>
            </w:pPr>
            <w:r w:rsidRPr="00F037E3">
              <w:rPr>
                <w:rFonts w:ascii="Franklin Gothic Book" w:hAnsi="Franklin Gothic Book" w:cs="Times New Roman"/>
              </w:rPr>
              <w:t xml:space="preserve">Si </w:t>
            </w:r>
            <w:r>
              <w:rPr>
                <w:rFonts w:ascii="Franklin Gothic Book" w:eastAsia="MS Gothic" w:hAnsi="Franklin Gothic Book" w:cstheme="minorHAnsi"/>
                <w:noProof/>
                <w:lang w:eastAsia="fr-CA"/>
              </w:rPr>
              <w:t>c</w:t>
            </w:r>
            <w:r w:rsidRPr="00F037E3">
              <w:rPr>
                <w:rFonts w:ascii="Franklin Gothic Book" w:eastAsia="MS Gothic" w:hAnsi="Franklin Gothic Book" w:cstheme="minorHAnsi"/>
                <w:noProof/>
                <w:lang w:eastAsia="fr-CA"/>
              </w:rPr>
              <w:t>alcium ionisé supérieur ou égal à 1,12 mmol/L </w:t>
            </w:r>
            <w:r w:rsidRPr="00F037E3">
              <w:rPr>
                <w:rFonts w:ascii="Franklin Gothic Book" w:hAnsi="Franklin Gothic Book" w:cs="Times New Roman"/>
              </w:rPr>
              <w:sym w:font="Wingdings" w:char="F0E8"/>
            </w:r>
            <w:r w:rsidRPr="00F037E3">
              <w:rPr>
                <w:rFonts w:ascii="Franklin Gothic Book" w:hAnsi="Franklin Gothic Book" w:cs="Times New Roman"/>
              </w:rPr>
              <w:t xml:space="preserve"> </w:t>
            </w:r>
            <w:r w:rsidRPr="00F037E3">
              <w:rPr>
                <w:rFonts w:ascii="Franklin Gothic Book" w:eastAsia="MS Gothic" w:hAnsi="Franklin Gothic Book" w:cstheme="minorHAnsi"/>
                <w:noProof/>
                <w:lang w:eastAsia="fr-CA"/>
              </w:rPr>
              <w:t>Aucune intervention</w:t>
            </w:r>
          </w:p>
          <w:p w:rsidR="00E31B59" w:rsidRPr="00F037E3" w:rsidRDefault="00E31B59" w:rsidP="00E31B59">
            <w:pPr>
              <w:pStyle w:val="Paragraphedeliste"/>
              <w:numPr>
                <w:ilvl w:val="0"/>
                <w:numId w:val="6"/>
              </w:numPr>
              <w:spacing w:line="276" w:lineRule="auto"/>
              <w:ind w:left="325" w:hanging="284"/>
              <w:jc w:val="left"/>
              <w:rPr>
                <w:rFonts w:ascii="Franklin Gothic Book" w:hAnsi="Franklin Gothic Book"/>
                <w:noProof/>
                <w:lang w:eastAsia="fr-CA"/>
              </w:rPr>
            </w:pPr>
            <w:r w:rsidRPr="00F037E3">
              <w:rPr>
                <w:rFonts w:ascii="Franklin Gothic Book" w:hAnsi="Franklin Gothic Book" w:cs="Times New Roman"/>
              </w:rPr>
              <w:t xml:space="preserve">Si </w:t>
            </w:r>
            <w:r>
              <w:rPr>
                <w:rFonts w:ascii="Franklin Gothic Book" w:eastAsia="MS Gothic" w:hAnsi="Franklin Gothic Book" w:cstheme="minorHAnsi"/>
                <w:noProof/>
                <w:lang w:eastAsia="fr-CA"/>
              </w:rPr>
              <w:t>c</w:t>
            </w:r>
            <w:r w:rsidRPr="00F037E3">
              <w:rPr>
                <w:rFonts w:ascii="Franklin Gothic Book" w:eastAsia="MS Gothic" w:hAnsi="Franklin Gothic Book" w:cstheme="minorHAnsi"/>
                <w:noProof/>
                <w:lang w:eastAsia="fr-CA"/>
              </w:rPr>
              <w:t>alcium ionisé inférieur à 1,12 mmol/L </w:t>
            </w:r>
            <w:r w:rsidRPr="00F037E3">
              <w:rPr>
                <w:rFonts w:ascii="Franklin Gothic Book" w:hAnsi="Franklin Gothic Book" w:cs="Times New Roman"/>
              </w:rPr>
              <w:sym w:font="Wingdings" w:char="F0E8"/>
            </w:r>
            <w:r w:rsidRPr="00F037E3">
              <w:rPr>
                <w:rFonts w:ascii="Franklin Gothic Book" w:hAnsi="Franklin Gothic Book" w:cs="Times New Roman"/>
              </w:rPr>
              <w:t xml:space="preserve"> </w:t>
            </w:r>
            <w:r w:rsidRPr="00F037E3">
              <w:rPr>
                <w:rFonts w:ascii="Franklin Gothic Book" w:eastAsia="MS Gothic" w:hAnsi="Franklin Gothic Book" w:cstheme="minorHAnsi"/>
                <w:noProof/>
                <w:lang w:eastAsia="fr-CA"/>
              </w:rPr>
              <w:t xml:space="preserve">Gluconate de calcium 1 g IV dans 50 mL de NaCl 0,9 % </w:t>
            </w:r>
            <w:r w:rsidRPr="00F037E3">
              <w:rPr>
                <w:rFonts w:ascii="Franklin Gothic Book" w:eastAsia="MS Gothic" w:hAnsi="Franklin Gothic Book" w:cstheme="minorHAnsi"/>
                <w:noProof/>
                <w:lang w:eastAsia="fr-CA"/>
              </w:rPr>
              <w:br/>
              <w:t>à perfuser en 10 minutes</w:t>
            </w:r>
          </w:p>
        </w:tc>
      </w:tr>
      <w:tr w:rsidR="00E31B59" w:rsidRPr="007E60A7" w:rsidTr="00E31B59">
        <w:trPr>
          <w:trHeight w:val="510"/>
        </w:trPr>
        <w:tc>
          <w:tcPr>
            <w:tcW w:w="10852" w:type="dxa"/>
            <w:gridSpan w:val="6"/>
            <w:tcBorders>
              <w:top w:val="single" w:sz="8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1B59" w:rsidRPr="001A14EF" w:rsidRDefault="00E31B59" w:rsidP="00E31B59">
            <w:pPr>
              <w:spacing w:before="120"/>
              <w:jc w:val="left"/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</w:pPr>
            <w:r w:rsidRPr="001A14EF"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  <w:t xml:space="preserve">Suivi </w:t>
            </w:r>
            <w:r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  <w:t>m</w:t>
            </w:r>
            <w:r w:rsidRPr="001A14EF"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  <w:t>agnésium sérique</w:t>
            </w:r>
          </w:p>
          <w:p w:rsidR="00E31B59" w:rsidRPr="0028256E" w:rsidRDefault="00E31B59" w:rsidP="00E31B59">
            <w:pPr>
              <w:spacing w:after="120"/>
              <w:jc w:val="left"/>
              <w:rPr>
                <w:rFonts w:ascii="Franklin Gothic Book" w:hAnsi="Franklin Gothic Book"/>
                <w:b/>
                <w:noProof/>
                <w:highlight w:val="yellow"/>
                <w:lang w:eastAsia="fr-CA"/>
              </w:rPr>
            </w:pPr>
            <w:r w:rsidRPr="001A14EF">
              <w:rPr>
                <w:rFonts w:ascii="Franklin Gothic Book" w:hAnsi="Franklin Gothic Book"/>
                <w:noProof/>
                <w:sz w:val="18"/>
                <w:szCs w:val="18"/>
                <w:lang w:eastAsia="fr-CA"/>
              </w:rPr>
              <w:t>* Magnésium sérique prélevé par l’équipe d’aphérèse. Surveillance des résultats assurée par l’infi</w:t>
            </w:r>
            <w:r>
              <w:rPr>
                <w:rFonts w:ascii="Franklin Gothic Book" w:hAnsi="Franklin Gothic Book"/>
                <w:noProof/>
                <w:sz w:val="18"/>
                <w:szCs w:val="18"/>
                <w:lang w:eastAsia="fr-CA"/>
              </w:rPr>
              <w:t xml:space="preserve">rmière responsable de l’usager </w:t>
            </w:r>
          </w:p>
        </w:tc>
      </w:tr>
      <w:tr w:rsidR="00E31B59" w:rsidRPr="007E60A7" w:rsidTr="00E31B59">
        <w:trPr>
          <w:trHeight w:val="2187"/>
        </w:trPr>
        <w:tc>
          <w:tcPr>
            <w:tcW w:w="10852" w:type="dxa"/>
            <w:gridSpan w:val="6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E31B59" w:rsidRPr="00F5151A" w:rsidRDefault="00E31B59" w:rsidP="00E31B59">
            <w:pPr>
              <w:spacing w:before="120" w:after="40"/>
              <w:jc w:val="left"/>
              <w:rPr>
                <w:rFonts w:ascii="Franklin Gothic Demi" w:hAnsi="Franklin Gothic Demi" w:cs="Times New Roman"/>
                <w:szCs w:val="24"/>
              </w:rPr>
            </w:pPr>
            <w:r w:rsidRPr="00F5151A">
              <w:rPr>
                <w:rFonts w:ascii="Franklin Gothic Demi" w:hAnsi="Franklin Gothic Demi" w:cs="Times New Roman"/>
                <w:szCs w:val="24"/>
              </w:rPr>
              <w:t>GLUCONATE DE MAGNÉSIUM</w:t>
            </w:r>
          </w:p>
          <w:p w:rsidR="00E31B59" w:rsidRPr="001A14EF" w:rsidRDefault="00E31B59" w:rsidP="00E31B59">
            <w:pPr>
              <w:pStyle w:val="Paragraphedeliste"/>
              <w:numPr>
                <w:ilvl w:val="0"/>
                <w:numId w:val="6"/>
              </w:numPr>
              <w:spacing w:after="40"/>
              <w:ind w:left="324" w:hanging="284"/>
              <w:contextualSpacing w:val="0"/>
              <w:jc w:val="left"/>
              <w:rPr>
                <w:rFonts w:ascii="Franklin Gothic Book" w:eastAsia="MS Gothic" w:hAnsi="Franklin Gothic Book" w:cstheme="minorHAnsi"/>
                <w:noProof/>
                <w:lang w:eastAsia="fr-CA"/>
              </w:rPr>
            </w:pPr>
            <w:r w:rsidRPr="001A14EF">
              <w:rPr>
                <w:rFonts w:ascii="Franklin Gothic Book" w:hAnsi="Franklin Gothic Book" w:cs="Times New Roman"/>
              </w:rPr>
              <w:t xml:space="preserve">Si </w:t>
            </w:r>
            <w:r>
              <w:rPr>
                <w:rFonts w:ascii="Franklin Gothic Book" w:eastAsia="MS Gothic" w:hAnsi="Franklin Gothic Book" w:cstheme="minorHAnsi"/>
                <w:noProof/>
                <w:lang w:eastAsia="fr-CA"/>
              </w:rPr>
              <w:t>m</w:t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t xml:space="preserve">agnésium sérique supérieur à 0,7 mmol/L  </w:t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sym w:font="Wingdings" w:char="F0E8"/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t xml:space="preserve"> Aucune intervention</w:t>
            </w:r>
          </w:p>
          <w:p w:rsidR="00E31B59" w:rsidRPr="001A14EF" w:rsidRDefault="00E31B59" w:rsidP="00E31B59">
            <w:pPr>
              <w:pStyle w:val="Paragraphedeliste"/>
              <w:numPr>
                <w:ilvl w:val="0"/>
                <w:numId w:val="6"/>
              </w:numPr>
              <w:spacing w:after="40"/>
              <w:ind w:left="324" w:hanging="284"/>
              <w:contextualSpacing w:val="0"/>
              <w:jc w:val="left"/>
              <w:rPr>
                <w:rFonts w:ascii="Franklin Gothic Book" w:eastAsia="MS Gothic" w:hAnsi="Franklin Gothic Book" w:cstheme="minorHAnsi"/>
                <w:noProof/>
                <w:lang w:eastAsia="fr-CA"/>
              </w:rPr>
            </w:pPr>
            <w:r>
              <w:rPr>
                <w:rFonts w:ascii="Franklin Gothic Book" w:eastAsia="MS Gothic" w:hAnsi="Franklin Gothic Book" w:cstheme="minorHAnsi"/>
                <w:noProof/>
                <w:lang w:eastAsia="fr-CA"/>
              </w:rPr>
              <w:t>Si m</w:t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t xml:space="preserve">agnésium sérique de 0,61 à 0,7 mmol/L  </w:t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sym w:font="Wingdings" w:char="F0E8"/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t xml:space="preserve"> Gluconate de magnésium 1000 mg PO </w:t>
            </w:r>
            <w:r w:rsidRPr="001A14EF">
              <w:rPr>
                <w:rFonts w:ascii="Franklin Gothic Book" w:hAnsi="Franklin Gothic Book" w:cs="Times New Roman"/>
                <w:szCs w:val="22"/>
              </w:rPr>
              <w:t>(2 comprimés de 500 mg)</w:t>
            </w:r>
          </w:p>
          <w:p w:rsidR="00E31B59" w:rsidRPr="001A14EF" w:rsidRDefault="00E31B59" w:rsidP="00E31B59">
            <w:pPr>
              <w:pStyle w:val="Paragraphedeliste"/>
              <w:numPr>
                <w:ilvl w:val="0"/>
                <w:numId w:val="6"/>
              </w:numPr>
              <w:spacing w:after="40"/>
              <w:ind w:left="324" w:hanging="284"/>
              <w:contextualSpacing w:val="0"/>
              <w:jc w:val="left"/>
              <w:rPr>
                <w:rFonts w:ascii="Franklin Gothic Book" w:eastAsia="MS Gothic" w:hAnsi="Franklin Gothic Book" w:cstheme="minorHAnsi"/>
                <w:noProof/>
                <w:lang w:eastAsia="fr-CA"/>
              </w:rPr>
            </w:pPr>
            <w:r>
              <w:rPr>
                <w:rFonts w:ascii="Franklin Gothic Book" w:eastAsia="MS Gothic" w:hAnsi="Franklin Gothic Book" w:cstheme="minorHAnsi"/>
                <w:noProof/>
                <w:lang w:eastAsia="fr-CA"/>
              </w:rPr>
              <w:t>Si m</w:t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t xml:space="preserve">agnésium sérique de 0,55 à 0,6 mmol/L  </w:t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sym w:font="Wingdings" w:char="F0E8"/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t xml:space="preserve"> Gluconate de magnésium 1500 mg PO </w:t>
            </w:r>
            <w:r w:rsidRPr="001A14EF">
              <w:rPr>
                <w:rFonts w:ascii="Franklin Gothic Book" w:hAnsi="Franklin Gothic Book" w:cs="Times New Roman"/>
                <w:szCs w:val="22"/>
              </w:rPr>
              <w:t>(3 comprimés de 500 mg)</w:t>
            </w:r>
          </w:p>
          <w:p w:rsidR="00E31B59" w:rsidRPr="001A14EF" w:rsidRDefault="00E31B59" w:rsidP="00E31B59">
            <w:pPr>
              <w:pStyle w:val="Paragraphedeliste"/>
              <w:numPr>
                <w:ilvl w:val="0"/>
                <w:numId w:val="6"/>
              </w:numPr>
              <w:ind w:left="324" w:hanging="284"/>
              <w:jc w:val="left"/>
              <w:rPr>
                <w:rFonts w:ascii="Franklin Gothic Book" w:eastAsia="MS Gothic" w:hAnsi="Franklin Gothic Book" w:cstheme="minorHAnsi"/>
                <w:noProof/>
                <w:lang w:eastAsia="fr-CA"/>
              </w:rPr>
            </w:pPr>
            <w:r>
              <w:rPr>
                <w:rFonts w:ascii="Franklin Gothic Book" w:eastAsia="MS Gothic" w:hAnsi="Franklin Gothic Book" w:cstheme="minorHAnsi"/>
                <w:noProof/>
                <w:lang w:eastAsia="fr-CA"/>
              </w:rPr>
              <w:t>Si m</w:t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t xml:space="preserve">agnésium sérique inférieur à 0,55 mmol/L  </w:t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sym w:font="Wingdings" w:char="F0E8"/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t xml:space="preserve"> Gluconate de magnésium 1000 mg PO </w:t>
            </w:r>
            <w:r w:rsidRPr="001A14EF">
              <w:rPr>
                <w:rFonts w:ascii="Franklin Gothic Book" w:hAnsi="Franklin Gothic Book" w:cs="Times New Roman"/>
                <w:szCs w:val="22"/>
              </w:rPr>
              <w:t>(2 comprimés de 500 mg)</w:t>
            </w:r>
          </w:p>
          <w:p w:rsidR="00E31B59" w:rsidRPr="001A14EF" w:rsidRDefault="00E31B59" w:rsidP="00E31B59">
            <w:pPr>
              <w:spacing w:before="120" w:after="40"/>
              <w:jc w:val="left"/>
              <w:rPr>
                <w:rFonts w:ascii="Franklin Gothic Demi" w:hAnsi="Franklin Gothic Demi" w:cs="Times New Roman"/>
                <w:szCs w:val="24"/>
              </w:rPr>
            </w:pPr>
            <w:r w:rsidRPr="001A14EF">
              <w:rPr>
                <w:rFonts w:ascii="Franklin Gothic Demi" w:hAnsi="Franklin Gothic Demi" w:cs="Times New Roman"/>
                <w:szCs w:val="24"/>
              </w:rPr>
              <w:t>SULFATE DE MAGNÉSIUM</w:t>
            </w:r>
          </w:p>
          <w:p w:rsidR="00E31B59" w:rsidRPr="001A14EF" w:rsidRDefault="00E31B59" w:rsidP="00E31B59">
            <w:pPr>
              <w:pStyle w:val="Paragraphedeliste"/>
              <w:numPr>
                <w:ilvl w:val="0"/>
                <w:numId w:val="6"/>
              </w:numPr>
              <w:spacing w:after="40"/>
              <w:ind w:left="324" w:hanging="284"/>
              <w:contextualSpacing w:val="0"/>
              <w:jc w:val="left"/>
              <w:rPr>
                <w:rFonts w:ascii="Franklin Gothic Book" w:eastAsia="MS Gothic" w:hAnsi="Franklin Gothic Book" w:cstheme="minorHAnsi"/>
                <w:noProof/>
                <w:lang w:eastAsia="fr-CA"/>
              </w:rPr>
            </w:pPr>
            <w:r w:rsidRPr="001A14EF">
              <w:rPr>
                <w:rFonts w:ascii="Franklin Gothic Book" w:hAnsi="Franklin Gothic Book" w:cs="Times New Roman"/>
                <w:szCs w:val="22"/>
              </w:rPr>
              <w:t>Si magnésium sérique inférieur à 0,55 </w:t>
            </w:r>
            <w:proofErr w:type="spellStart"/>
            <w:r w:rsidRPr="001A14EF">
              <w:rPr>
                <w:rFonts w:ascii="Franklin Gothic Book" w:hAnsi="Franklin Gothic Book" w:cs="Times New Roman"/>
                <w:szCs w:val="22"/>
              </w:rPr>
              <w:t>mmol</w:t>
            </w:r>
            <w:proofErr w:type="spellEnd"/>
            <w:r w:rsidRPr="001A14EF">
              <w:rPr>
                <w:rFonts w:ascii="Franklin Gothic Book" w:hAnsi="Franklin Gothic Book" w:cs="Times New Roman"/>
                <w:szCs w:val="22"/>
              </w:rPr>
              <w:t xml:space="preserve">/L </w:t>
            </w:r>
            <w:r w:rsidRPr="001A14EF">
              <w:rPr>
                <w:rFonts w:cs="Times New Roman"/>
              </w:rPr>
              <w:sym w:font="Wingdings" w:char="F0E8"/>
            </w:r>
            <w:r w:rsidRPr="001A14EF">
              <w:rPr>
                <w:rFonts w:cs="Times New Roman"/>
              </w:rPr>
              <w:t xml:space="preserve"> </w:t>
            </w:r>
            <w:ins w:id="1" w:author="Melanie Lacerte" w:date="2025-01-21T11:25:00Z">
              <w:r w:rsidR="0074708B">
                <w:rPr>
                  <w:rFonts w:ascii="Franklin Gothic Book" w:hAnsi="Franklin Gothic Book" w:cs="Times New Roman"/>
                  <w:szCs w:val="22"/>
                </w:rPr>
                <w:t xml:space="preserve"> </w:t>
              </w:r>
              <w:r w:rsidR="0074708B">
                <w:rPr>
                  <w:rFonts w:ascii="Franklin Gothic Book" w:hAnsi="Franklin Gothic Book" w:cs="Times New Roman"/>
                  <w:szCs w:val="22"/>
                </w:rPr>
                <w:t xml:space="preserve">Sulfate de magnésium 2g/50 </w:t>
              </w:r>
              <w:proofErr w:type="spellStart"/>
              <w:r w:rsidR="0074708B">
                <w:rPr>
                  <w:rFonts w:ascii="Franklin Gothic Book" w:hAnsi="Franklin Gothic Book" w:cs="Times New Roman"/>
                  <w:szCs w:val="22"/>
                </w:rPr>
                <w:t>mL</w:t>
              </w:r>
              <w:proofErr w:type="spellEnd"/>
              <w:r w:rsidR="0074708B">
                <w:rPr>
                  <w:rFonts w:ascii="Franklin Gothic Book" w:hAnsi="Franklin Gothic Book" w:cs="Times New Roman"/>
                  <w:szCs w:val="22"/>
                </w:rPr>
                <w:t xml:space="preserve"> (sac prêt à l’emploi)</w:t>
              </w:r>
            </w:ins>
            <w:del w:id="2" w:author="Melanie Lacerte" w:date="2025-01-21T11:25:00Z">
              <w:r w:rsidRPr="001A14EF" w:rsidDel="0074708B">
                <w:rPr>
                  <w:rFonts w:ascii="Franklin Gothic Book" w:hAnsi="Franklin Gothic Book" w:cs="Times New Roman"/>
                  <w:szCs w:val="22"/>
                </w:rPr>
                <w:delText>MgSO</w:delText>
              </w:r>
              <w:r w:rsidRPr="001A14EF" w:rsidDel="0074708B">
                <w:rPr>
                  <w:rFonts w:ascii="Franklin Gothic Book" w:hAnsi="Franklin Gothic Book" w:cs="Times New Roman"/>
                  <w:szCs w:val="22"/>
                  <w:vertAlign w:val="subscript"/>
                </w:rPr>
                <w:delText xml:space="preserve">4 </w:delText>
              </w:r>
              <w:r w:rsidRPr="001A14EF" w:rsidDel="0074708B">
                <w:rPr>
                  <w:rFonts w:ascii="Franklin Gothic Book" w:hAnsi="Franklin Gothic Book" w:cs="Times New Roman"/>
                  <w:szCs w:val="22"/>
                </w:rPr>
                <w:delText>2 g IV dans NaCl 0,9 % 250 mL</w:delText>
              </w:r>
            </w:del>
            <w:bookmarkStart w:id="3" w:name="_GoBack"/>
            <w:bookmarkEnd w:id="3"/>
            <w:r w:rsidRPr="001A14EF">
              <w:rPr>
                <w:rFonts w:ascii="Franklin Gothic Book" w:hAnsi="Franklin Gothic Book" w:cs="Times New Roman"/>
                <w:szCs w:val="22"/>
              </w:rPr>
              <w:t xml:space="preserve"> à perfuser en 2 h</w:t>
            </w:r>
            <w:r>
              <w:rPr>
                <w:rFonts w:ascii="Franklin Gothic Book" w:hAnsi="Franklin Gothic Book" w:cs="Times New Roman"/>
                <w:szCs w:val="22"/>
              </w:rPr>
              <w:t>eures</w:t>
            </w:r>
            <w:r w:rsidRPr="001A14EF">
              <w:rPr>
                <w:rFonts w:ascii="Franklin Gothic Book" w:hAnsi="Franklin Gothic Book" w:cs="Times New Roman"/>
                <w:szCs w:val="22"/>
              </w:rPr>
              <w:t xml:space="preserve"> en plus du </w:t>
            </w:r>
            <w:r>
              <w:rPr>
                <w:rFonts w:ascii="Franklin Gothic Book" w:eastAsia="MS Gothic" w:hAnsi="Franklin Gothic Book" w:cstheme="minorHAnsi"/>
                <w:noProof/>
                <w:lang w:eastAsia="fr-CA"/>
              </w:rPr>
              <w:t>g</w:t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t>luconate de magnésium</w:t>
            </w:r>
            <w:r w:rsidRPr="001A14EF">
              <w:rPr>
                <w:rFonts w:ascii="Franklin Gothic Book" w:hAnsi="Franklin Gothic Book" w:cs="Times New Roman"/>
                <w:szCs w:val="22"/>
              </w:rPr>
              <w:t xml:space="preserve"> PO et aviser le médecin traitant</w:t>
            </w:r>
          </w:p>
        </w:tc>
      </w:tr>
      <w:tr w:rsidR="00E31B59" w:rsidRPr="001A14EF" w:rsidTr="00E31B59">
        <w:trPr>
          <w:trHeight w:val="594"/>
        </w:trPr>
        <w:tc>
          <w:tcPr>
            <w:tcW w:w="10852" w:type="dxa"/>
            <w:gridSpan w:val="6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DE9D9" w:themeFill="accent6" w:themeFillTint="33"/>
            <w:vAlign w:val="center"/>
          </w:tcPr>
          <w:p w:rsidR="00E31B59" w:rsidRPr="006009E9" w:rsidRDefault="00E31B59" w:rsidP="00E31B59">
            <w:pPr>
              <w:spacing w:before="120"/>
              <w:jc w:val="left"/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</w:pPr>
            <w:r w:rsidRPr="006009E9"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  <w:t xml:space="preserve">Suivi </w:t>
            </w:r>
            <w:r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  <w:t>p</w:t>
            </w:r>
            <w:r w:rsidRPr="006009E9">
              <w:rPr>
                <w:rFonts w:ascii="Franklin Gothic Demi" w:hAnsi="Franklin Gothic Demi"/>
                <w:noProof/>
                <w:spacing w:val="10"/>
                <w:sz w:val="22"/>
                <w:lang w:eastAsia="fr-CA"/>
              </w:rPr>
              <w:t>otassium sérique</w:t>
            </w:r>
          </w:p>
          <w:p w:rsidR="00E31B59" w:rsidRPr="001A14EF" w:rsidRDefault="00E31B59" w:rsidP="00E31B59">
            <w:pPr>
              <w:spacing w:after="120"/>
              <w:jc w:val="left"/>
              <w:rPr>
                <w:rFonts w:ascii="Franklin Gothic Book" w:hAnsi="Franklin Gothic Book"/>
                <w:b/>
                <w:noProof/>
                <w:lang w:eastAsia="fr-CA"/>
              </w:rPr>
            </w:pPr>
            <w:r w:rsidRPr="006009E9">
              <w:rPr>
                <w:rFonts w:ascii="Franklin Gothic Book" w:hAnsi="Franklin Gothic Book"/>
                <w:noProof/>
                <w:sz w:val="18"/>
                <w:szCs w:val="18"/>
                <w:lang w:eastAsia="fr-CA"/>
              </w:rPr>
              <w:t>* Potassium sérique prélevé par l’équipe d’aphérèse. Surveillance des résultats assurée par l’infi</w:t>
            </w:r>
            <w:r>
              <w:rPr>
                <w:rFonts w:ascii="Franklin Gothic Book" w:hAnsi="Franklin Gothic Book"/>
                <w:noProof/>
                <w:sz w:val="18"/>
                <w:szCs w:val="18"/>
                <w:lang w:eastAsia="fr-CA"/>
              </w:rPr>
              <w:t xml:space="preserve">rmière responsable de l’usager </w:t>
            </w:r>
          </w:p>
        </w:tc>
      </w:tr>
      <w:tr w:rsidR="00E31B59" w:rsidRPr="001A14EF" w:rsidTr="00E31B59">
        <w:trPr>
          <w:trHeight w:val="1181"/>
        </w:trPr>
        <w:tc>
          <w:tcPr>
            <w:tcW w:w="10852" w:type="dxa"/>
            <w:gridSpan w:val="6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:rsidR="00E31B59" w:rsidRPr="00F5151A" w:rsidRDefault="00E31B59" w:rsidP="00E31B59">
            <w:pPr>
              <w:spacing w:before="120" w:after="40"/>
              <w:jc w:val="left"/>
              <w:rPr>
                <w:rFonts w:ascii="Franklin Gothic Demi" w:hAnsi="Franklin Gothic Demi" w:cs="Times New Roman"/>
                <w:szCs w:val="24"/>
              </w:rPr>
            </w:pPr>
            <w:r w:rsidRPr="00F5151A">
              <w:rPr>
                <w:rFonts w:ascii="Franklin Gothic Demi" w:hAnsi="Franklin Gothic Demi" w:cs="Times New Roman"/>
                <w:szCs w:val="24"/>
              </w:rPr>
              <w:t>CHLORURE DE POTASSIUM</w:t>
            </w:r>
          </w:p>
          <w:p w:rsidR="00E31B59" w:rsidRPr="001A14EF" w:rsidRDefault="00E31B59" w:rsidP="00E31B59">
            <w:pPr>
              <w:pStyle w:val="Paragraphedeliste"/>
              <w:numPr>
                <w:ilvl w:val="0"/>
                <w:numId w:val="6"/>
              </w:numPr>
              <w:spacing w:after="40"/>
              <w:ind w:left="324" w:hanging="284"/>
              <w:contextualSpacing w:val="0"/>
              <w:jc w:val="left"/>
              <w:rPr>
                <w:rFonts w:ascii="Franklin Gothic Book" w:eastAsia="MS Gothic" w:hAnsi="Franklin Gothic Book" w:cstheme="minorHAnsi"/>
                <w:noProof/>
                <w:lang w:eastAsia="fr-CA"/>
              </w:rPr>
            </w:pPr>
            <w:r w:rsidRPr="001A14EF">
              <w:rPr>
                <w:rFonts w:ascii="Franklin Gothic Book" w:hAnsi="Franklin Gothic Book" w:cs="Times New Roman"/>
              </w:rPr>
              <w:t xml:space="preserve">Si </w:t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t>potassium sérique supérieur à 3,3 mmol/L </w:t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sym w:font="Wingdings" w:char="F0E8"/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t xml:space="preserve"> Aucune intervention</w:t>
            </w:r>
          </w:p>
          <w:p w:rsidR="00E31B59" w:rsidRPr="001A14EF" w:rsidRDefault="00E31B59" w:rsidP="00E31B59">
            <w:pPr>
              <w:pStyle w:val="Paragraphedeliste"/>
              <w:numPr>
                <w:ilvl w:val="0"/>
                <w:numId w:val="6"/>
              </w:numPr>
              <w:spacing w:after="40"/>
              <w:ind w:left="324" w:hanging="284"/>
              <w:contextualSpacing w:val="0"/>
              <w:jc w:val="left"/>
              <w:rPr>
                <w:rFonts w:ascii="Franklin Gothic Book" w:eastAsia="MS Gothic" w:hAnsi="Franklin Gothic Book" w:cstheme="minorHAnsi"/>
                <w:noProof/>
                <w:lang w:eastAsia="fr-CA"/>
              </w:rPr>
            </w:pP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t xml:space="preserve">Si potassium sérique de 3,1 à 3,3 mmol/L : </w:t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sym w:font="Wingdings" w:char="F0E8"/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t xml:space="preserve">Chlorure de potassium 40 mEq PO </w:t>
            </w:r>
            <w:r w:rsidRPr="00ED49A5">
              <w:rPr>
                <w:rFonts w:ascii="Franklin Gothic Book" w:eastAsia="MS Gothic" w:hAnsi="Franklin Gothic Book" w:cstheme="minorHAnsi"/>
                <w:noProof/>
                <w:lang w:eastAsia="fr-CA"/>
              </w:rPr>
              <w:t>(2 comprimés de 20 mEq)</w:t>
            </w:r>
          </w:p>
          <w:p w:rsidR="00E31B59" w:rsidRPr="001A14EF" w:rsidRDefault="00E31B59" w:rsidP="00E31B59">
            <w:pPr>
              <w:pStyle w:val="Paragraphedeliste"/>
              <w:numPr>
                <w:ilvl w:val="0"/>
                <w:numId w:val="6"/>
              </w:numPr>
              <w:spacing w:after="40"/>
              <w:ind w:left="324" w:hanging="284"/>
              <w:contextualSpacing w:val="0"/>
              <w:jc w:val="left"/>
              <w:rPr>
                <w:rFonts w:ascii="Franklin Gothic Demi" w:hAnsi="Franklin Gothic Demi"/>
                <w:noProof/>
                <w:spacing w:val="10"/>
                <w:sz w:val="21"/>
                <w:szCs w:val="21"/>
                <w:lang w:eastAsia="fr-CA"/>
              </w:rPr>
            </w:pP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t>Si potassium</w:t>
            </w:r>
            <w:r w:rsidRPr="001A14EF">
              <w:rPr>
                <w:rFonts w:ascii="Franklin Gothic Book" w:hAnsi="Franklin Gothic Book" w:cs="Times New Roman"/>
              </w:rPr>
              <w:t xml:space="preserve"> sérique </w:t>
            </w:r>
            <w:r w:rsidRPr="001A14EF">
              <w:rPr>
                <w:rFonts w:ascii="Franklin Gothic Book" w:eastAsia="MS Gothic" w:hAnsi="Franklin Gothic Book" w:cstheme="minorHAnsi"/>
                <w:noProof/>
                <w:lang w:eastAsia="fr-CA"/>
              </w:rPr>
              <w:t>inférieur</w:t>
            </w:r>
            <w:r w:rsidRPr="001A14EF">
              <w:rPr>
                <w:rFonts w:ascii="Franklin Gothic Book" w:hAnsi="Franklin Gothic Book" w:cs="Times New Roman"/>
              </w:rPr>
              <w:t xml:space="preserve"> à 3,1 </w:t>
            </w:r>
            <w:proofErr w:type="spellStart"/>
            <w:r w:rsidRPr="001A14EF">
              <w:rPr>
                <w:rFonts w:ascii="Franklin Gothic Book" w:hAnsi="Franklin Gothic Book" w:cs="Times New Roman"/>
              </w:rPr>
              <w:t>mmol</w:t>
            </w:r>
            <w:proofErr w:type="spellEnd"/>
            <w:r w:rsidRPr="001A14EF">
              <w:rPr>
                <w:rFonts w:ascii="Franklin Gothic Book" w:hAnsi="Franklin Gothic Book" w:cs="Times New Roman"/>
              </w:rPr>
              <w:t>/L </w:t>
            </w:r>
            <w:r w:rsidRPr="001A14EF">
              <w:sym w:font="Wingdings" w:char="F0E8"/>
            </w:r>
            <w:r w:rsidRPr="001A14EF">
              <w:rPr>
                <w:rFonts w:cs="Times New Roman"/>
              </w:rPr>
              <w:t xml:space="preserve"> </w:t>
            </w:r>
            <w:r w:rsidRPr="001A14EF">
              <w:rPr>
                <w:rFonts w:ascii="Franklin Gothic Book" w:hAnsi="Franklin Gothic Book" w:cs="Times New Roman"/>
              </w:rPr>
              <w:t>Aviser le médecin traitant</w:t>
            </w:r>
          </w:p>
        </w:tc>
      </w:tr>
      <w:tr w:rsidR="00E31B59" w:rsidRPr="007E60A7" w:rsidTr="00E31B59">
        <w:trPr>
          <w:trHeight w:val="454"/>
        </w:trPr>
        <w:tc>
          <w:tcPr>
            <w:tcW w:w="3692" w:type="dxa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  <w:vAlign w:val="center"/>
          </w:tcPr>
          <w:p w:rsidR="00E31B59" w:rsidRPr="001A14EF" w:rsidRDefault="00E31B59" w:rsidP="00E31B59">
            <w:pPr>
              <w:spacing w:before="360"/>
              <w:ind w:left="40"/>
              <w:jc w:val="left"/>
              <w:rPr>
                <w:rFonts w:ascii="Franklin Gothic Book" w:hAnsi="Franklin Gothic Book"/>
                <w:b/>
                <w:noProof/>
                <w:lang w:eastAsia="fr-CA"/>
              </w:rPr>
            </w:pPr>
          </w:p>
        </w:tc>
        <w:tc>
          <w:tcPr>
            <w:tcW w:w="244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E31B59" w:rsidRPr="007E60A7" w:rsidRDefault="00E31B59" w:rsidP="00E31B59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759" w:type="dxa"/>
            <w:gridSpan w:val="2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:rsidR="00E31B59" w:rsidRPr="007E60A7" w:rsidRDefault="00E31B59" w:rsidP="00E31B59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:rsidR="00E31B59" w:rsidRPr="007E60A7" w:rsidRDefault="00E31B59" w:rsidP="00E31B59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19" w:type="dxa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single" w:sz="18" w:space="0" w:color="E36C0A" w:themeColor="accent6" w:themeShade="BF"/>
            </w:tcBorders>
          </w:tcPr>
          <w:p w:rsidR="00E31B59" w:rsidRPr="007E60A7" w:rsidRDefault="00E31B59" w:rsidP="00E31B59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E31B59" w:rsidRPr="007E60A7" w:rsidTr="00E31B59">
        <w:trPr>
          <w:trHeight w:val="340"/>
        </w:trPr>
        <w:tc>
          <w:tcPr>
            <w:tcW w:w="3692" w:type="dxa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:rsidR="00E31B59" w:rsidRPr="007E60A7" w:rsidRDefault="00E31B59" w:rsidP="00E31B59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Signature du médecin prescripteur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E31B59" w:rsidRPr="007E60A7" w:rsidRDefault="00E31B59" w:rsidP="00E31B59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37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B59" w:rsidRPr="007E60A7" w:rsidRDefault="00E31B59" w:rsidP="00E31B59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E31B59" w:rsidRPr="007E60A7" w:rsidRDefault="00E31B59" w:rsidP="00E31B59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919" w:type="dxa"/>
            <w:tcBorders>
              <w:top w:val="single" w:sz="4" w:space="0" w:color="7F7F7F" w:themeColor="text1" w:themeTint="80"/>
              <w:left w:val="nil"/>
              <w:bottom w:val="nil"/>
              <w:right w:val="single" w:sz="18" w:space="0" w:color="E36C0A" w:themeColor="accent6" w:themeShade="BF"/>
            </w:tcBorders>
          </w:tcPr>
          <w:p w:rsidR="00E31B59" w:rsidRPr="007E60A7" w:rsidRDefault="00E31B59" w:rsidP="00E31B59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</w:tr>
      <w:tr w:rsidR="00E31B59" w:rsidRPr="007709CC" w:rsidTr="00E31B59">
        <w:trPr>
          <w:trHeight w:val="340"/>
        </w:trPr>
        <w:tc>
          <w:tcPr>
            <w:tcW w:w="4644" w:type="dxa"/>
            <w:gridSpan w:val="3"/>
            <w:tcBorders>
              <w:top w:val="single" w:sz="18" w:space="0" w:color="E36C0A" w:themeColor="accent6" w:themeShade="BF"/>
              <w:left w:val="nil"/>
              <w:bottom w:val="nil"/>
              <w:right w:val="single" w:sz="12" w:space="0" w:color="E36C0A" w:themeColor="accent6" w:themeShade="BF"/>
            </w:tcBorders>
          </w:tcPr>
          <w:p w:rsidR="00E31B59" w:rsidRPr="00ED0C88" w:rsidRDefault="00E31B59" w:rsidP="00E31B59">
            <w:pPr>
              <w:spacing w:before="60"/>
              <w:ind w:left="-142" w:right="-108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  </w:t>
            </w:r>
            <w:r w:rsidRPr="00ED0C88"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1 </w:t>
            </w:r>
            <w:r>
              <w:rPr>
                <w:rFonts w:ascii="Franklin Gothic Book" w:hAnsi="Franklin Gothic Book" w:cs="Times New Roman"/>
                <w:sz w:val="18"/>
              </w:rPr>
              <w:t>Documenter dans le DCI</w:t>
            </w:r>
            <w:r w:rsidRPr="00ED0C88">
              <w:rPr>
                <w:rFonts w:ascii="Franklin Gothic Book" w:hAnsi="Franklin Gothic Book" w:cs="Times New Roman"/>
                <w:sz w:val="18"/>
              </w:rPr>
              <w:t xml:space="preserve"> (ARIANE) lorsque disponible</w:t>
            </w:r>
          </w:p>
        </w:tc>
        <w:tc>
          <w:tcPr>
            <w:tcW w:w="6208" w:type="dxa"/>
            <w:gridSpan w:val="3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:rsidR="00E31B59" w:rsidRPr="007709CC" w:rsidRDefault="00E31B59" w:rsidP="00E31B59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:rsidR="00013621" w:rsidRPr="00E31B59" w:rsidRDefault="00013621" w:rsidP="00E31B59">
      <w:pPr>
        <w:spacing w:after="0"/>
        <w:rPr>
          <w:rFonts w:ascii="Franklin Gothic Book" w:hAnsi="Franklin Gothic Book"/>
          <w:sz w:val="8"/>
          <w:szCs w:val="8"/>
        </w:rPr>
      </w:pPr>
    </w:p>
    <w:sectPr w:rsidR="00013621" w:rsidRPr="00E31B59" w:rsidSect="00E31B59">
      <w:footerReference w:type="default" r:id="rId13"/>
      <w:footerReference w:type="first" r:id="rId14"/>
      <w:pgSz w:w="12240" w:h="15840" w:code="1"/>
      <w:pgMar w:top="794" w:right="567" w:bottom="794" w:left="96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A28" w:rsidRDefault="00C47A28" w:rsidP="00D16F25">
      <w:pPr>
        <w:spacing w:after="0" w:line="240" w:lineRule="auto"/>
      </w:pPr>
      <w:r>
        <w:separator/>
      </w:r>
    </w:p>
  </w:endnote>
  <w:endnote w:type="continuationSeparator" w:id="0">
    <w:p w:rsidR="00C47A28" w:rsidRDefault="00C47A28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2045"/>
      <w:gridCol w:w="6684"/>
      <w:gridCol w:w="2196"/>
    </w:tblGrid>
    <w:tr w:rsidR="00C37C06" w:rsidRPr="004E1AE2" w:rsidTr="00195A6C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C37C06" w:rsidRPr="00630AE7" w:rsidRDefault="00C37C06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630AE7" w:rsidRPr="004E1AE2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630AE7" w:rsidRPr="00F13BFE" w:rsidRDefault="00630AE7" w:rsidP="0019362C">
          <w:pPr>
            <w:pStyle w:val="Pieddepage"/>
            <w:rPr>
              <w:rFonts w:ascii="Franklin Gothic Book" w:hAnsi="Franklin Gothic Book"/>
            </w:rPr>
          </w:pP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630AE7" w:rsidRPr="00630AE7" w:rsidRDefault="00630AE7" w:rsidP="009603D7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630AE7" w:rsidRPr="007E60A7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630AE7" w:rsidRPr="004E1AE2" w:rsidTr="005E164E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:rsidR="00630AE7" w:rsidRPr="00F13BFE" w:rsidRDefault="005F08B2" w:rsidP="00F9085A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2024-10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1184278540"/>
            <w:lock w:val="sdtLocked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:rsidR="00630AE7" w:rsidRPr="00630AE7" w:rsidRDefault="005F08B2" w:rsidP="00630AE7">
              <w:pPr>
                <w:spacing w:before="40"/>
                <w:jc w:val="center"/>
                <w:rPr>
                  <w:rFonts w:ascii="Franklin Gothic Book" w:hAnsi="Franklin Gothic Book"/>
                  <w:caps/>
                  <w:sz w:val="24"/>
                </w:rPr>
              </w:pP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traitement d’aphérèse</w:t>
              </w:r>
            </w:p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bottom"/>
        </w:tcPr>
        <w:p w:rsidR="00630AE7" w:rsidRPr="006009E9" w:rsidRDefault="00E31B59" w:rsidP="005E164E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  <w:r>
            <w:rPr>
              <w:rFonts w:ascii="Franklin Gothic Book" w:hAnsi="Franklin Gothic Book" w:cs="Times New Roman"/>
              <w:bCs/>
              <w:spacing w:val="-4"/>
            </w:rPr>
            <w:t>Page 2</w:t>
          </w:r>
          <w:r w:rsidR="005E164E">
            <w:rPr>
              <w:rFonts w:ascii="Franklin Gothic Book" w:hAnsi="Franklin Gothic Book" w:cs="Times New Roman"/>
              <w:bCs/>
              <w:spacing w:val="-4"/>
            </w:rPr>
            <w:t xml:space="preserve"> de 2</w:t>
          </w:r>
        </w:p>
      </w:tc>
    </w:tr>
  </w:tbl>
  <w:p w:rsidR="006E2EEA" w:rsidRDefault="006E2EEA" w:rsidP="006E2EE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2045"/>
      <w:gridCol w:w="6684"/>
      <w:gridCol w:w="2196"/>
    </w:tblGrid>
    <w:tr w:rsidR="00E31B59" w:rsidRPr="004E1AE2" w:rsidTr="0089326D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E31B59" w:rsidRPr="00630AE7" w:rsidRDefault="00E31B59" w:rsidP="0089326D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E31B59" w:rsidRPr="00630AE7" w:rsidRDefault="00E31B59" w:rsidP="0089326D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E31B59" w:rsidRPr="00630AE7" w:rsidRDefault="00E31B59" w:rsidP="0089326D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E31B59" w:rsidRPr="004E1AE2" w:rsidTr="0089326D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:rsidR="00E31B59" w:rsidRPr="00F13BFE" w:rsidRDefault="00E31B59" w:rsidP="0089326D">
          <w:pPr>
            <w:pStyle w:val="Pieddepage"/>
            <w:rPr>
              <w:rFonts w:ascii="Franklin Gothic Book" w:hAnsi="Franklin Gothic Book"/>
            </w:rPr>
          </w:pP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:rsidR="00E31B59" w:rsidRPr="00630AE7" w:rsidRDefault="00E31B59" w:rsidP="0089326D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:rsidR="00E31B59" w:rsidRPr="007E60A7" w:rsidRDefault="00E31B59" w:rsidP="0089326D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E31B59" w:rsidRPr="004E1AE2" w:rsidTr="0089326D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:rsidR="00E31B59" w:rsidRPr="00F13BFE" w:rsidRDefault="00E31B59" w:rsidP="0089326D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2024-10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471140052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p w:rsidR="00E31B59" w:rsidRPr="00630AE7" w:rsidRDefault="00E31B59" w:rsidP="0089326D">
              <w:pPr>
                <w:spacing w:before="40"/>
                <w:jc w:val="center"/>
                <w:rPr>
                  <w:rFonts w:ascii="Franklin Gothic Book" w:hAnsi="Franklin Gothic Book"/>
                  <w:caps/>
                  <w:sz w:val="24"/>
                </w:rPr>
              </w:pPr>
              <w:r>
                <w:rPr>
                  <w:rFonts w:ascii="Franklin Gothic Book" w:eastAsia="Calibri" w:hAnsi="Franklin Gothic Book" w:cs="Times New Roman"/>
                  <w:caps/>
                  <w:szCs w:val="22"/>
                </w:rPr>
                <w:t>traitement d’aphérèse</w:t>
              </w:r>
            </w:p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bottom"/>
        </w:tcPr>
        <w:p w:rsidR="00E31B59" w:rsidRPr="006009E9" w:rsidRDefault="00E31B59" w:rsidP="0089326D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  <w:r>
            <w:rPr>
              <w:rFonts w:ascii="Franklin Gothic Book" w:hAnsi="Franklin Gothic Book" w:cs="Times New Roman"/>
              <w:bCs/>
              <w:spacing w:val="-4"/>
            </w:rPr>
            <w:t>Page 1 de 2</w:t>
          </w:r>
        </w:p>
      </w:tc>
    </w:tr>
  </w:tbl>
  <w:p w:rsidR="00E31B59" w:rsidRDefault="00E31B5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A28" w:rsidRDefault="00C47A28" w:rsidP="00D16F25">
      <w:pPr>
        <w:spacing w:after="0" w:line="240" w:lineRule="auto"/>
      </w:pPr>
      <w:r>
        <w:separator/>
      </w:r>
    </w:p>
  </w:footnote>
  <w:footnote w:type="continuationSeparator" w:id="0">
    <w:p w:rsidR="00C47A28" w:rsidRDefault="00C47A28" w:rsidP="00D16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7A41"/>
    <w:multiLevelType w:val="hybridMultilevel"/>
    <w:tmpl w:val="CAEC636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9E9"/>
    <w:multiLevelType w:val="hybridMultilevel"/>
    <w:tmpl w:val="966AC6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8C8A">
      <w:numFmt w:val="bullet"/>
      <w:lvlText w:val="·"/>
      <w:lvlJc w:val="left"/>
      <w:pPr>
        <w:ind w:left="1440" w:hanging="360"/>
      </w:pPr>
      <w:rPr>
        <w:rFonts w:ascii="Franklin Gothic Book" w:eastAsiaTheme="minorHAnsi" w:hAnsi="Franklin Gothic Book" w:cs="Times New Roman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C4710"/>
    <w:multiLevelType w:val="hybridMultilevel"/>
    <w:tmpl w:val="EDAA50A6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24863"/>
    <w:multiLevelType w:val="hybridMultilevel"/>
    <w:tmpl w:val="A712040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8593B"/>
    <w:multiLevelType w:val="hybridMultilevel"/>
    <w:tmpl w:val="0CF45316"/>
    <w:lvl w:ilvl="0" w:tplc="D64832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79646" w:themeColor="accent6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7F5470"/>
    <w:multiLevelType w:val="hybridMultilevel"/>
    <w:tmpl w:val="0D8858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trackRevisions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2E"/>
    <w:rsid w:val="00001623"/>
    <w:rsid w:val="00013621"/>
    <w:rsid w:val="00014654"/>
    <w:rsid w:val="00016F85"/>
    <w:rsid w:val="0001705C"/>
    <w:rsid w:val="000305AE"/>
    <w:rsid w:val="0003298C"/>
    <w:rsid w:val="000341E3"/>
    <w:rsid w:val="00034BB5"/>
    <w:rsid w:val="00036F69"/>
    <w:rsid w:val="000425DB"/>
    <w:rsid w:val="000425E5"/>
    <w:rsid w:val="000429D8"/>
    <w:rsid w:val="00044B30"/>
    <w:rsid w:val="0005044F"/>
    <w:rsid w:val="00062140"/>
    <w:rsid w:val="00066498"/>
    <w:rsid w:val="00070E19"/>
    <w:rsid w:val="00071405"/>
    <w:rsid w:val="00082B7C"/>
    <w:rsid w:val="000833BE"/>
    <w:rsid w:val="00091D29"/>
    <w:rsid w:val="00093E41"/>
    <w:rsid w:val="000B0CE2"/>
    <w:rsid w:val="000B652E"/>
    <w:rsid w:val="000C7532"/>
    <w:rsid w:val="000E1507"/>
    <w:rsid w:val="000E5111"/>
    <w:rsid w:val="000F1FEF"/>
    <w:rsid w:val="0010343D"/>
    <w:rsid w:val="0010733E"/>
    <w:rsid w:val="00110A93"/>
    <w:rsid w:val="00111F62"/>
    <w:rsid w:val="00112F33"/>
    <w:rsid w:val="001170B5"/>
    <w:rsid w:val="00121471"/>
    <w:rsid w:val="00127ECF"/>
    <w:rsid w:val="001314C9"/>
    <w:rsid w:val="00134D46"/>
    <w:rsid w:val="0013555B"/>
    <w:rsid w:val="001409BD"/>
    <w:rsid w:val="00143782"/>
    <w:rsid w:val="00152569"/>
    <w:rsid w:val="00153C00"/>
    <w:rsid w:val="00160D44"/>
    <w:rsid w:val="0016654A"/>
    <w:rsid w:val="0017359A"/>
    <w:rsid w:val="00175345"/>
    <w:rsid w:val="0017736F"/>
    <w:rsid w:val="0018000E"/>
    <w:rsid w:val="00181E28"/>
    <w:rsid w:val="001820B0"/>
    <w:rsid w:val="00190A51"/>
    <w:rsid w:val="00195A6C"/>
    <w:rsid w:val="0019708C"/>
    <w:rsid w:val="001A06E9"/>
    <w:rsid w:val="001A14EF"/>
    <w:rsid w:val="001A47BA"/>
    <w:rsid w:val="001A5019"/>
    <w:rsid w:val="001A68AE"/>
    <w:rsid w:val="001A6E72"/>
    <w:rsid w:val="001B0D28"/>
    <w:rsid w:val="001B3148"/>
    <w:rsid w:val="001C05EE"/>
    <w:rsid w:val="001D0ECE"/>
    <w:rsid w:val="001E00A6"/>
    <w:rsid w:val="001F24C6"/>
    <w:rsid w:val="00200CF8"/>
    <w:rsid w:val="002063BB"/>
    <w:rsid w:val="0020780B"/>
    <w:rsid w:val="002159C8"/>
    <w:rsid w:val="00220A6E"/>
    <w:rsid w:val="002255F5"/>
    <w:rsid w:val="002269FA"/>
    <w:rsid w:val="002314A0"/>
    <w:rsid w:val="00235296"/>
    <w:rsid w:val="00236EB0"/>
    <w:rsid w:val="0024028A"/>
    <w:rsid w:val="00241AA9"/>
    <w:rsid w:val="0024723C"/>
    <w:rsid w:val="00252841"/>
    <w:rsid w:val="00253BAB"/>
    <w:rsid w:val="002642DC"/>
    <w:rsid w:val="0026454D"/>
    <w:rsid w:val="002701B1"/>
    <w:rsid w:val="00270786"/>
    <w:rsid w:val="002714BC"/>
    <w:rsid w:val="00275A80"/>
    <w:rsid w:val="00276847"/>
    <w:rsid w:val="00277BFA"/>
    <w:rsid w:val="0028011B"/>
    <w:rsid w:val="002951A4"/>
    <w:rsid w:val="002A3EC7"/>
    <w:rsid w:val="002B07B3"/>
    <w:rsid w:val="002C1273"/>
    <w:rsid w:val="002C43B5"/>
    <w:rsid w:val="002F2D35"/>
    <w:rsid w:val="002F36AE"/>
    <w:rsid w:val="00301F87"/>
    <w:rsid w:val="00303E70"/>
    <w:rsid w:val="00310021"/>
    <w:rsid w:val="00311FF2"/>
    <w:rsid w:val="003432BD"/>
    <w:rsid w:val="003477AA"/>
    <w:rsid w:val="00352A27"/>
    <w:rsid w:val="00356F69"/>
    <w:rsid w:val="00375305"/>
    <w:rsid w:val="00377898"/>
    <w:rsid w:val="003858B7"/>
    <w:rsid w:val="003966E6"/>
    <w:rsid w:val="003A224D"/>
    <w:rsid w:val="003A32ED"/>
    <w:rsid w:val="003B1077"/>
    <w:rsid w:val="003B4326"/>
    <w:rsid w:val="003B6965"/>
    <w:rsid w:val="003C1933"/>
    <w:rsid w:val="003C2394"/>
    <w:rsid w:val="003D517A"/>
    <w:rsid w:val="003E1174"/>
    <w:rsid w:val="003E2933"/>
    <w:rsid w:val="003E756A"/>
    <w:rsid w:val="003F085C"/>
    <w:rsid w:val="00407309"/>
    <w:rsid w:val="004114C0"/>
    <w:rsid w:val="00420738"/>
    <w:rsid w:val="00433033"/>
    <w:rsid w:val="004339E7"/>
    <w:rsid w:val="00434F25"/>
    <w:rsid w:val="004437CA"/>
    <w:rsid w:val="0044694E"/>
    <w:rsid w:val="00447DE3"/>
    <w:rsid w:val="00457CA3"/>
    <w:rsid w:val="00471107"/>
    <w:rsid w:val="004820BD"/>
    <w:rsid w:val="00482107"/>
    <w:rsid w:val="004A0A54"/>
    <w:rsid w:val="004A1100"/>
    <w:rsid w:val="004B683A"/>
    <w:rsid w:val="004B7A57"/>
    <w:rsid w:val="004C229F"/>
    <w:rsid w:val="004C2A4D"/>
    <w:rsid w:val="004C5F1C"/>
    <w:rsid w:val="004C71FC"/>
    <w:rsid w:val="004D42A2"/>
    <w:rsid w:val="004D5897"/>
    <w:rsid w:val="004E1390"/>
    <w:rsid w:val="004E1AE2"/>
    <w:rsid w:val="004E46E6"/>
    <w:rsid w:val="004F172C"/>
    <w:rsid w:val="004F1FF1"/>
    <w:rsid w:val="004F214C"/>
    <w:rsid w:val="004F2628"/>
    <w:rsid w:val="00502439"/>
    <w:rsid w:val="00510A9C"/>
    <w:rsid w:val="00515E93"/>
    <w:rsid w:val="005218D6"/>
    <w:rsid w:val="00536B76"/>
    <w:rsid w:val="00541715"/>
    <w:rsid w:val="00541D63"/>
    <w:rsid w:val="0056473C"/>
    <w:rsid w:val="005727C8"/>
    <w:rsid w:val="005729B1"/>
    <w:rsid w:val="0057357C"/>
    <w:rsid w:val="00581D1B"/>
    <w:rsid w:val="0058567C"/>
    <w:rsid w:val="005976D1"/>
    <w:rsid w:val="005A0E1A"/>
    <w:rsid w:val="005A26A0"/>
    <w:rsid w:val="005A3E9F"/>
    <w:rsid w:val="005B1AD7"/>
    <w:rsid w:val="005C0D15"/>
    <w:rsid w:val="005C732E"/>
    <w:rsid w:val="005D15D5"/>
    <w:rsid w:val="005D2FF1"/>
    <w:rsid w:val="005E164E"/>
    <w:rsid w:val="005E2C23"/>
    <w:rsid w:val="005E4A99"/>
    <w:rsid w:val="005F08B2"/>
    <w:rsid w:val="005F09F6"/>
    <w:rsid w:val="005F1672"/>
    <w:rsid w:val="005F2BBE"/>
    <w:rsid w:val="005F3EA1"/>
    <w:rsid w:val="005F5F37"/>
    <w:rsid w:val="006009E9"/>
    <w:rsid w:val="00600FFE"/>
    <w:rsid w:val="006034D2"/>
    <w:rsid w:val="00605F08"/>
    <w:rsid w:val="00620216"/>
    <w:rsid w:val="006215BC"/>
    <w:rsid w:val="006252EA"/>
    <w:rsid w:val="00630AE7"/>
    <w:rsid w:val="00632ADF"/>
    <w:rsid w:val="00635C2B"/>
    <w:rsid w:val="00636228"/>
    <w:rsid w:val="0064167D"/>
    <w:rsid w:val="0064333A"/>
    <w:rsid w:val="00643F61"/>
    <w:rsid w:val="006521AC"/>
    <w:rsid w:val="00667B14"/>
    <w:rsid w:val="0067069D"/>
    <w:rsid w:val="00673DD5"/>
    <w:rsid w:val="00673F8F"/>
    <w:rsid w:val="00682BBB"/>
    <w:rsid w:val="006837B5"/>
    <w:rsid w:val="00695794"/>
    <w:rsid w:val="006967E3"/>
    <w:rsid w:val="00696A33"/>
    <w:rsid w:val="00696B2B"/>
    <w:rsid w:val="00697972"/>
    <w:rsid w:val="006A6651"/>
    <w:rsid w:val="006C6732"/>
    <w:rsid w:val="006E2EEA"/>
    <w:rsid w:val="006E3F6A"/>
    <w:rsid w:val="006F0A07"/>
    <w:rsid w:val="006F2376"/>
    <w:rsid w:val="006F3F41"/>
    <w:rsid w:val="006F6190"/>
    <w:rsid w:val="006F76F4"/>
    <w:rsid w:val="0070225C"/>
    <w:rsid w:val="007110EF"/>
    <w:rsid w:val="00713C88"/>
    <w:rsid w:val="00715B12"/>
    <w:rsid w:val="007230EE"/>
    <w:rsid w:val="00725891"/>
    <w:rsid w:val="007267A2"/>
    <w:rsid w:val="00732BF7"/>
    <w:rsid w:val="00733328"/>
    <w:rsid w:val="007334F3"/>
    <w:rsid w:val="0073739E"/>
    <w:rsid w:val="00741993"/>
    <w:rsid w:val="00741CAE"/>
    <w:rsid w:val="00745B52"/>
    <w:rsid w:val="0074708B"/>
    <w:rsid w:val="0074748B"/>
    <w:rsid w:val="00767466"/>
    <w:rsid w:val="007709CC"/>
    <w:rsid w:val="00774E2B"/>
    <w:rsid w:val="00792C2B"/>
    <w:rsid w:val="007B5879"/>
    <w:rsid w:val="007D699E"/>
    <w:rsid w:val="007E3435"/>
    <w:rsid w:val="007E387C"/>
    <w:rsid w:val="007E5095"/>
    <w:rsid w:val="007E60A7"/>
    <w:rsid w:val="007F5C5D"/>
    <w:rsid w:val="00805280"/>
    <w:rsid w:val="00815211"/>
    <w:rsid w:val="00815CEE"/>
    <w:rsid w:val="008219E9"/>
    <w:rsid w:val="00822178"/>
    <w:rsid w:val="008328AB"/>
    <w:rsid w:val="00847159"/>
    <w:rsid w:val="008505BB"/>
    <w:rsid w:val="00851BA6"/>
    <w:rsid w:val="00861203"/>
    <w:rsid w:val="008612E2"/>
    <w:rsid w:val="00864647"/>
    <w:rsid w:val="0087550D"/>
    <w:rsid w:val="00885399"/>
    <w:rsid w:val="008A09BC"/>
    <w:rsid w:val="008A0BD7"/>
    <w:rsid w:val="008A70BF"/>
    <w:rsid w:val="008A7675"/>
    <w:rsid w:val="008B3E8E"/>
    <w:rsid w:val="008B6A15"/>
    <w:rsid w:val="008D0C30"/>
    <w:rsid w:val="008D7766"/>
    <w:rsid w:val="008F118D"/>
    <w:rsid w:val="008F1D10"/>
    <w:rsid w:val="008F3923"/>
    <w:rsid w:val="008F4033"/>
    <w:rsid w:val="008F75E7"/>
    <w:rsid w:val="00900571"/>
    <w:rsid w:val="00901A01"/>
    <w:rsid w:val="009038C3"/>
    <w:rsid w:val="00905ED1"/>
    <w:rsid w:val="009116A7"/>
    <w:rsid w:val="00917F4E"/>
    <w:rsid w:val="00924D27"/>
    <w:rsid w:val="009254FD"/>
    <w:rsid w:val="009270B9"/>
    <w:rsid w:val="00931126"/>
    <w:rsid w:val="00935196"/>
    <w:rsid w:val="00944BD8"/>
    <w:rsid w:val="009519CF"/>
    <w:rsid w:val="009526D6"/>
    <w:rsid w:val="00952F80"/>
    <w:rsid w:val="009562E5"/>
    <w:rsid w:val="009603D7"/>
    <w:rsid w:val="00961813"/>
    <w:rsid w:val="00975FB3"/>
    <w:rsid w:val="00976FCE"/>
    <w:rsid w:val="00977D87"/>
    <w:rsid w:val="00983311"/>
    <w:rsid w:val="0099660B"/>
    <w:rsid w:val="009A259E"/>
    <w:rsid w:val="009B4637"/>
    <w:rsid w:val="009C1084"/>
    <w:rsid w:val="009D072D"/>
    <w:rsid w:val="009D4239"/>
    <w:rsid w:val="009E26B0"/>
    <w:rsid w:val="009F46D5"/>
    <w:rsid w:val="00A05EF8"/>
    <w:rsid w:val="00A204E7"/>
    <w:rsid w:val="00A22BFA"/>
    <w:rsid w:val="00A27FAD"/>
    <w:rsid w:val="00A402CD"/>
    <w:rsid w:val="00A45F43"/>
    <w:rsid w:val="00A60AFD"/>
    <w:rsid w:val="00A67864"/>
    <w:rsid w:val="00A76147"/>
    <w:rsid w:val="00A81C61"/>
    <w:rsid w:val="00AA42B5"/>
    <w:rsid w:val="00AA7219"/>
    <w:rsid w:val="00AA72DB"/>
    <w:rsid w:val="00AB1887"/>
    <w:rsid w:val="00AC0F6D"/>
    <w:rsid w:val="00AC0F99"/>
    <w:rsid w:val="00AC5A1F"/>
    <w:rsid w:val="00AC6F86"/>
    <w:rsid w:val="00AE6F8F"/>
    <w:rsid w:val="00AE737C"/>
    <w:rsid w:val="00AF061D"/>
    <w:rsid w:val="00AF0A58"/>
    <w:rsid w:val="00AF6B83"/>
    <w:rsid w:val="00B05BC8"/>
    <w:rsid w:val="00B10DB5"/>
    <w:rsid w:val="00B31D42"/>
    <w:rsid w:val="00B32D3C"/>
    <w:rsid w:val="00B33657"/>
    <w:rsid w:val="00B4301D"/>
    <w:rsid w:val="00B44948"/>
    <w:rsid w:val="00B479F4"/>
    <w:rsid w:val="00B668E8"/>
    <w:rsid w:val="00B66C0C"/>
    <w:rsid w:val="00B67EAD"/>
    <w:rsid w:val="00B77131"/>
    <w:rsid w:val="00B8086F"/>
    <w:rsid w:val="00B96A20"/>
    <w:rsid w:val="00BC0E33"/>
    <w:rsid w:val="00BC11CE"/>
    <w:rsid w:val="00BC6B93"/>
    <w:rsid w:val="00BD2D2B"/>
    <w:rsid w:val="00BD7566"/>
    <w:rsid w:val="00BE2388"/>
    <w:rsid w:val="00BF094F"/>
    <w:rsid w:val="00BF43E6"/>
    <w:rsid w:val="00BF5C26"/>
    <w:rsid w:val="00C0455E"/>
    <w:rsid w:val="00C13AB6"/>
    <w:rsid w:val="00C152FF"/>
    <w:rsid w:val="00C220B6"/>
    <w:rsid w:val="00C22789"/>
    <w:rsid w:val="00C23463"/>
    <w:rsid w:val="00C31086"/>
    <w:rsid w:val="00C334F1"/>
    <w:rsid w:val="00C37C06"/>
    <w:rsid w:val="00C45561"/>
    <w:rsid w:val="00C47A28"/>
    <w:rsid w:val="00C60A49"/>
    <w:rsid w:val="00C64DE9"/>
    <w:rsid w:val="00C711A8"/>
    <w:rsid w:val="00C73BB0"/>
    <w:rsid w:val="00C74597"/>
    <w:rsid w:val="00C77A1B"/>
    <w:rsid w:val="00C81354"/>
    <w:rsid w:val="00C83027"/>
    <w:rsid w:val="00C9464F"/>
    <w:rsid w:val="00CB7ECB"/>
    <w:rsid w:val="00CC127D"/>
    <w:rsid w:val="00CC205D"/>
    <w:rsid w:val="00CC62B2"/>
    <w:rsid w:val="00CD4554"/>
    <w:rsid w:val="00CE53E1"/>
    <w:rsid w:val="00CE6CAA"/>
    <w:rsid w:val="00D00BA0"/>
    <w:rsid w:val="00D034DC"/>
    <w:rsid w:val="00D0575D"/>
    <w:rsid w:val="00D07750"/>
    <w:rsid w:val="00D13380"/>
    <w:rsid w:val="00D14989"/>
    <w:rsid w:val="00D16F25"/>
    <w:rsid w:val="00D25461"/>
    <w:rsid w:val="00D32B1A"/>
    <w:rsid w:val="00D34F9B"/>
    <w:rsid w:val="00D364AF"/>
    <w:rsid w:val="00D37CDE"/>
    <w:rsid w:val="00D41F80"/>
    <w:rsid w:val="00D422AC"/>
    <w:rsid w:val="00D436B5"/>
    <w:rsid w:val="00D510DF"/>
    <w:rsid w:val="00D52833"/>
    <w:rsid w:val="00D735F9"/>
    <w:rsid w:val="00D76F0B"/>
    <w:rsid w:val="00D814B5"/>
    <w:rsid w:val="00D95576"/>
    <w:rsid w:val="00DA46BE"/>
    <w:rsid w:val="00DA4F9C"/>
    <w:rsid w:val="00DA79A6"/>
    <w:rsid w:val="00DB09A2"/>
    <w:rsid w:val="00DB237A"/>
    <w:rsid w:val="00DB4D51"/>
    <w:rsid w:val="00DB6D89"/>
    <w:rsid w:val="00DC12BF"/>
    <w:rsid w:val="00DC237A"/>
    <w:rsid w:val="00DD284A"/>
    <w:rsid w:val="00DD48CF"/>
    <w:rsid w:val="00DE3997"/>
    <w:rsid w:val="00DF3D4A"/>
    <w:rsid w:val="00E02B7A"/>
    <w:rsid w:val="00E05629"/>
    <w:rsid w:val="00E07AEA"/>
    <w:rsid w:val="00E14E44"/>
    <w:rsid w:val="00E31B59"/>
    <w:rsid w:val="00E4430B"/>
    <w:rsid w:val="00E5250E"/>
    <w:rsid w:val="00E574F4"/>
    <w:rsid w:val="00E635C8"/>
    <w:rsid w:val="00E65DC0"/>
    <w:rsid w:val="00E8643D"/>
    <w:rsid w:val="00E9346C"/>
    <w:rsid w:val="00E94A6B"/>
    <w:rsid w:val="00E96D1E"/>
    <w:rsid w:val="00EA5E11"/>
    <w:rsid w:val="00EA6073"/>
    <w:rsid w:val="00EB084C"/>
    <w:rsid w:val="00EB0880"/>
    <w:rsid w:val="00EC2C59"/>
    <w:rsid w:val="00EC2D61"/>
    <w:rsid w:val="00EC5B8F"/>
    <w:rsid w:val="00ED0C88"/>
    <w:rsid w:val="00ED49A5"/>
    <w:rsid w:val="00ED7D3B"/>
    <w:rsid w:val="00EE3FAA"/>
    <w:rsid w:val="00EE55D8"/>
    <w:rsid w:val="00EE5C9B"/>
    <w:rsid w:val="00EE5EE9"/>
    <w:rsid w:val="00EF3DF1"/>
    <w:rsid w:val="00F01ECC"/>
    <w:rsid w:val="00F037E3"/>
    <w:rsid w:val="00F32971"/>
    <w:rsid w:val="00F3316A"/>
    <w:rsid w:val="00F34AED"/>
    <w:rsid w:val="00F40978"/>
    <w:rsid w:val="00F40BBC"/>
    <w:rsid w:val="00F5151A"/>
    <w:rsid w:val="00F54F2A"/>
    <w:rsid w:val="00F60D1A"/>
    <w:rsid w:val="00F61F88"/>
    <w:rsid w:val="00F63673"/>
    <w:rsid w:val="00F65373"/>
    <w:rsid w:val="00F65590"/>
    <w:rsid w:val="00F65803"/>
    <w:rsid w:val="00F76E23"/>
    <w:rsid w:val="00F8508F"/>
    <w:rsid w:val="00F9085A"/>
    <w:rsid w:val="00F9695A"/>
    <w:rsid w:val="00FB0594"/>
    <w:rsid w:val="00FB08C0"/>
    <w:rsid w:val="00FB0A80"/>
    <w:rsid w:val="00FB73CB"/>
    <w:rsid w:val="00FC009E"/>
    <w:rsid w:val="00FC42E1"/>
    <w:rsid w:val="00FD1215"/>
    <w:rsid w:val="00FE0206"/>
    <w:rsid w:val="00FE2BEC"/>
    <w:rsid w:val="00FE2E9C"/>
    <w:rsid w:val="00FF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sv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girard\Downloads\Modele_ordonnance_pharmaceutique2022%20(3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1364B-725C-4B78-9F46-8AD0D6E5E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Modele_ordonnance_pharmaceutique2022 (3)</Template>
  <TotalTime>1</TotalTime>
  <Pages>2</Pages>
  <Words>566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Geneviève Girard</dc:creator>
  <cp:lastModifiedBy>Melanie Lacerte</cp:lastModifiedBy>
  <cp:revision>2</cp:revision>
  <cp:lastPrinted>2022-11-02T14:46:00Z</cp:lastPrinted>
  <dcterms:created xsi:type="dcterms:W3CDTF">2025-01-21T16:26:00Z</dcterms:created>
  <dcterms:modified xsi:type="dcterms:W3CDTF">2025-01-21T16:26:00Z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2024-10-23T16:22:19Z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6cd923d2-3a13-48f0-ba73-91c2e5636638</vt:lpwstr>
  </property>
  <property fmtid="{D5CDD505-2E9C-101B-9397-08002B2CF9AE}" pid="8" name="MSIP_Label_6a7d8d5d-78e2-4a62-9fcd-016eb5e4c57c_ContentBits">
    <vt:lpwstr>0</vt:lpwstr>
  </property>
</Properties>
</file>