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227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F9085A" w:rsidTr="005C732E">
        <w:trPr>
          <w:gridAfter w:val="1"/>
          <w:wAfter w:w="52" w:type="dxa"/>
          <w:trHeight w:val="1531"/>
        </w:trPr>
        <w:bookmarkStart w:id="0" w:name="_GoBack" w:displacedByCustomXml="next"/>
        <w:bookmarkEnd w:id="0" w:displacedByCustomXml="next"/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5A048B92" wp14:editId="7B6B396D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85A" w:rsidRDefault="002B1216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5C732E">
        <w:trPr>
          <w:gridAfter w:val="1"/>
          <w:wAfter w:w="52" w:type="dxa"/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2B1216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5C732E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sdt>
                <w:sdtP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  <w:highlight w:val="yellow"/>
                  </w:rPr>
                  <w:id w:val="-1781175849"/>
                </w:sdtPr>
                <w:sdtEndPr>
                  <w:rPr>
                    <w:rFonts w:ascii="Calibri" w:hAnsi="Calibri" w:cs="Calibri"/>
                    <w:b/>
                    <w:caps w:val="0"/>
                    <w:sz w:val="20"/>
                    <w:szCs w:val="20"/>
                  </w:rPr>
                </w:sdtEndPr>
                <w:sdtContent>
                  <w:p w:rsidR="00F9085A" w:rsidRPr="00FB29F3" w:rsidRDefault="00FB29F3" w:rsidP="00FB29F3">
                    <w:pPr>
                      <w:spacing w:before="80"/>
                      <w:jc w:val="center"/>
                      <w:rPr>
                        <w:rFonts w:ascii="Calibri" w:eastAsia="Calibri" w:hAnsi="Calibri" w:cs="Calibri"/>
                        <w:b/>
                        <w:highlight w:val="yellow"/>
                      </w:rPr>
                    </w:pPr>
                    <w:r w:rsidRPr="00E90EE3">
                      <w:rPr>
                        <w:rFonts w:ascii="Franklin Gothic Book" w:eastAsia="Calibri" w:hAnsi="Franklin Gothic Book" w:cs="Times New Roman"/>
                        <w:caps/>
                        <w:sz w:val="24"/>
                      </w:rPr>
                      <w:t>Nirsévimab</w:t>
                    </w:r>
                    <w:r>
                      <w:rPr>
                        <w:rFonts w:ascii="Franklin Gothic Book" w:eastAsia="Calibri" w:hAnsi="Franklin Gothic Book" w:cs="Times New Roman"/>
                        <w:caps/>
                        <w:sz w:val="24"/>
                      </w:rPr>
                      <w:t xml:space="preserve"> </w:t>
                    </w:r>
                    <w:r w:rsidRPr="00E90EE3">
                      <w:rPr>
                        <w:rFonts w:ascii="Franklin Gothic Book" w:eastAsia="Calibri" w:hAnsi="Franklin Gothic Book" w:cs="Times New Roman"/>
                        <w:caps/>
                        <w:sz w:val="24"/>
                      </w:rPr>
                      <w:t>:</w:t>
                    </w:r>
                    <w:r w:rsidR="005C5951">
                      <w:rPr>
                        <w:rFonts w:ascii="Franklin Gothic Book" w:eastAsia="Calibri" w:hAnsi="Franklin Gothic Book" w:cs="Times New Roman"/>
                        <w:caps/>
                        <w:sz w:val="24"/>
                      </w:rPr>
                      <w:t xml:space="preserve"> </w:t>
                    </w:r>
                    <w:r w:rsidRPr="00E90EE3">
                      <w:rPr>
                        <w:rFonts w:ascii="Franklin Gothic Book" w:eastAsia="Calibri" w:hAnsi="Franklin Gothic Book" w:cs="Times New Roman"/>
                        <w:caps/>
                        <w:sz w:val="24"/>
                      </w:rPr>
                      <w:t xml:space="preserve">Immunoprophylaxie contre le virus respiratiore syncytial (VRS) chez le nourrisson </w:t>
                    </w:r>
                    <w:r w:rsidRPr="00E90EE3">
                      <w:rPr>
                        <w:rFonts w:ascii="Franklin Gothic Book" w:eastAsia="Calibri" w:hAnsi="Franklin Gothic Book" w:cs="Times New Roman"/>
                        <w:caps/>
                        <w:sz w:val="24"/>
                        <w:u w:val="single"/>
                      </w:rPr>
                      <w:t>durant la saison du VRS</w:t>
                    </w:r>
                  </w:p>
                </w:sdtContent>
              </w:sdt>
            </w:sdtContent>
          </w:sdt>
          <w:bookmarkEnd w:id="1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5C732E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5C732E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425781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900571" w:rsidRPr="007E60A7" w:rsidTr="005C732E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5C732E" w:rsidRPr="007E60A7" w:rsidTr="005C5951">
        <w:trPr>
          <w:gridAfter w:val="1"/>
          <w:wAfter w:w="52" w:type="dxa"/>
          <w:trHeight w:val="2041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2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425781" w:rsidRPr="00DF673A" w:rsidRDefault="00425781" w:rsidP="00FB29F3">
            <w:pPr>
              <w:spacing w:before="6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673A">
              <w:rPr>
                <w:rFonts w:ascii="Times New Roman" w:hAnsi="Times New Roman" w:cs="Times New Roman"/>
                <w:b/>
                <w:sz w:val="18"/>
                <w:szCs w:val="18"/>
              </w:rPr>
              <w:t>Patients</w:t>
            </w:r>
            <w:r w:rsidR="00DF673A" w:rsidRPr="00DF67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éligibles</w:t>
            </w:r>
            <w:r w:rsidR="00C92B2F">
              <w:rPr>
                <w:rFonts w:ascii="Times New Roman" w:hAnsi="Times New Roman" w:cs="Times New Roman"/>
                <w:b/>
                <w:sz w:val="18"/>
                <w:szCs w:val="18"/>
              </w:rPr>
              <w:t> :</w:t>
            </w:r>
          </w:p>
          <w:p w:rsidR="00FB29F3" w:rsidRDefault="00FB29F3" w:rsidP="00FB29F3">
            <w:pPr>
              <w:spacing w:before="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4"/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2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Nouveau-nés qui naissent pendant la saison du VRS.</w:t>
            </w:r>
          </w:p>
          <w:p w:rsidR="00FB29F3" w:rsidRDefault="00FB29F3" w:rsidP="00FB29F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29F3" w:rsidRDefault="00FB29F3" w:rsidP="00FB29F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5"/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bookmarkEnd w:id="3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Nourrissons âgés de </w:t>
            </w:r>
            <w:r w:rsidRPr="0069392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moins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 6 mois (nés à partir du 2 avril de l’année en cours) au début de la saison du VRS et qui ne l’ont pas déjà reçu.</w:t>
            </w:r>
          </w:p>
          <w:p w:rsidR="00FB29F3" w:rsidRDefault="00FB29F3" w:rsidP="00FB29F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29F3" w:rsidRDefault="00FB29F3" w:rsidP="00FB29F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C10D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0DB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C10D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Nourrissons âgés de 6 ou 7 mois (nés entre le 2 février et le 1</w:t>
            </w:r>
            <w:r w:rsidR="000B1746">
              <w:rPr>
                <w:rFonts w:ascii="Times New Roman" w:hAnsi="Times New Roman" w:cs="Times New Roman"/>
                <w:sz w:val="18"/>
                <w:szCs w:val="18"/>
              </w:rPr>
              <w:t>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avril de l’année en cours) au début de la saison du VRS, qui ne l’ont pas déjà reçu et qui présentent au moins </w:t>
            </w:r>
            <w:r w:rsidRPr="005621E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une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des </w:t>
            </w:r>
            <w:r w:rsidRPr="00FC5016">
              <w:rPr>
                <w:rFonts w:ascii="Times New Roman" w:hAnsi="Times New Roman" w:cs="Times New Roman"/>
                <w:b/>
                <w:sz w:val="18"/>
                <w:szCs w:val="18"/>
              </w:rPr>
              <w:t>conditions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particulières </w:t>
            </w:r>
            <w:r w:rsidR="00425781">
              <w:rPr>
                <w:rFonts w:ascii="Times New Roman" w:hAnsi="Times New Roman" w:cs="Times New Roman"/>
                <w:sz w:val="18"/>
                <w:szCs w:val="18"/>
              </w:rPr>
              <w:t>de la section suivante.</w:t>
            </w:r>
          </w:p>
          <w:p w:rsidR="00FB29F3" w:rsidRDefault="00FB29F3" w:rsidP="00FB29F3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732E" w:rsidRPr="007E60A7" w:rsidRDefault="00FB29F3" w:rsidP="00FB29F3">
            <w:pPr>
              <w:spacing w:after="60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AC10DB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10DB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</w:r>
            <w:r w:rsidR="002B121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C10DB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21E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  <w:r w:rsidRPr="005621E4">
              <w:rPr>
                <w:rFonts w:ascii="Times New Roman" w:hAnsi="Times New Roman" w:cs="Times New Roman"/>
                <w:sz w:val="18"/>
                <w:szCs w:val="18"/>
                <w:u w:val="single"/>
                <w:vertAlign w:val="superscript"/>
              </w:rPr>
              <w:t>e</w:t>
            </w:r>
            <w:r w:rsidRPr="005621E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saison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: nourrissons âgés de 8 à 18 mois (nés entre le 2 mars de l’année précédente et le 1</w:t>
            </w:r>
            <w:r w:rsidR="000B1746">
              <w:rPr>
                <w:rFonts w:ascii="Times New Roman" w:hAnsi="Times New Roman" w:cs="Times New Roman"/>
                <w:sz w:val="18"/>
                <w:szCs w:val="18"/>
              </w:rPr>
              <w:t>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février de l’année en cours) au début de leur 2</w:t>
            </w:r>
            <w:r w:rsidRPr="0000491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saison du VRS et qui présentent au moins </w:t>
            </w:r>
            <w:r w:rsidRPr="005621E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une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des </w:t>
            </w:r>
            <w:r w:rsidRPr="00FC5016">
              <w:rPr>
                <w:rFonts w:ascii="Times New Roman" w:hAnsi="Times New Roman" w:cs="Times New Roman"/>
                <w:b/>
                <w:sz w:val="18"/>
                <w:szCs w:val="18"/>
              </w:rPr>
              <w:t>conditions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particulières </w:t>
            </w:r>
            <w:r w:rsidR="00425781">
              <w:rPr>
                <w:rFonts w:ascii="Times New Roman" w:hAnsi="Times New Roman" w:cs="Times New Roman"/>
                <w:sz w:val="18"/>
                <w:szCs w:val="18"/>
              </w:rPr>
              <w:t>de la section suivante</w:t>
            </w:r>
            <w:r w:rsidR="00A163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ins w:id="4" w:author="Cathy Desaulniers" w:date="2024-09-30T08:30:00Z">
              <w:r w:rsidR="000805BD">
                <w:rPr>
                  <w:rFonts w:ascii="Times New Roman" w:hAnsi="Times New Roman" w:cs="Times New Roman"/>
                  <w:sz w:val="18"/>
                  <w:szCs w:val="18"/>
                </w:rPr>
                <w:t>(excluant : nés à moins de 37 semaines et résidant dans les communautés éloignées et isolées</w:t>
              </w:r>
            </w:ins>
            <w:ins w:id="5" w:author="Cathy Desaulniers" w:date="2024-09-30T08:31:00Z">
              <w:r w:rsidR="000805BD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ins>
            <w:del w:id="6" w:author="Cathy Desaulniers" w:date="2024-09-30T08:29:00Z">
              <w:r w:rsidR="00425781" w:rsidDel="000805BD">
                <w:rPr>
                  <w:rFonts w:ascii="Times New Roman" w:hAnsi="Times New Roman" w:cs="Times New Roman"/>
                  <w:sz w:val="18"/>
                  <w:szCs w:val="18"/>
                </w:rPr>
                <w:delText>.</w:delText>
              </w:r>
            </w:del>
          </w:p>
        </w:tc>
      </w:tr>
      <w:tr w:rsidR="00FB29F3" w:rsidRPr="007E60A7" w:rsidTr="000805BD">
        <w:trPr>
          <w:gridAfter w:val="1"/>
          <w:wAfter w:w="52" w:type="dxa"/>
          <w:trHeight w:val="2268"/>
        </w:trPr>
        <w:tc>
          <w:tcPr>
            <w:tcW w:w="10852" w:type="dxa"/>
            <w:gridSpan w:val="28"/>
            <w:tcBorders>
              <w:top w:val="single" w:sz="2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FB29F3" w:rsidRPr="00DD1AF4" w:rsidRDefault="00FB29F3" w:rsidP="00FB29F3">
            <w:pPr>
              <w:shd w:val="clear" w:color="auto" w:fill="FFFFFF" w:themeFill="background1"/>
              <w:tabs>
                <w:tab w:val="left" w:pos="2167"/>
                <w:tab w:val="left" w:pos="3868"/>
                <w:tab w:val="left" w:pos="5144"/>
              </w:tabs>
              <w:spacing w:before="60" w:after="120"/>
              <w:jc w:val="left"/>
              <w:rPr>
                <w:b/>
                <w:sz w:val="18"/>
                <w:szCs w:val="18"/>
              </w:rPr>
            </w:pPr>
            <w:r w:rsidRPr="005621E4">
              <w:rPr>
                <w:b/>
                <w:sz w:val="18"/>
                <w:szCs w:val="18"/>
              </w:rPr>
              <w:t>Conditions particulières</w:t>
            </w:r>
            <w:r w:rsidR="00C92B2F">
              <w:rPr>
                <w:b/>
                <w:sz w:val="18"/>
                <w:szCs w:val="18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10"/>
              <w:gridCol w:w="5311"/>
            </w:tblGrid>
            <w:tr w:rsidR="00FB29F3" w:rsidTr="00425781">
              <w:trPr>
                <w:trHeight w:val="283"/>
              </w:trPr>
              <w:tc>
                <w:tcPr>
                  <w:tcW w:w="5310" w:type="dxa"/>
                </w:tcPr>
                <w:p w:rsidR="00FB29F3" w:rsidRDefault="00FB29F3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b/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Nés à moins de 37 sem</w:t>
                  </w:r>
                </w:p>
              </w:tc>
              <w:tc>
                <w:tcPr>
                  <w:tcW w:w="5311" w:type="dxa"/>
                </w:tcPr>
                <w:p w:rsidR="00FB29F3" w:rsidRPr="00DD1AF4" w:rsidRDefault="00FB29F3" w:rsidP="00FB29F3">
                  <w:pPr>
                    <w:spacing w:before="20"/>
                    <w:jc w:val="left"/>
                    <w:rPr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S</w:t>
                  </w:r>
                  <w:r w:rsidRPr="002F0B4F">
                    <w:rPr>
                      <w:sz w:val="18"/>
                      <w:szCs w:val="18"/>
                    </w:rPr>
                    <w:t>yndrome de Down</w:t>
                  </w:r>
                </w:p>
              </w:tc>
            </w:tr>
            <w:tr w:rsidR="00FB29F3" w:rsidTr="00425781">
              <w:trPr>
                <w:trHeight w:val="283"/>
              </w:trPr>
              <w:tc>
                <w:tcPr>
                  <w:tcW w:w="5310" w:type="dxa"/>
                </w:tcPr>
                <w:p w:rsidR="00070C87" w:rsidRDefault="00FB29F3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Maladie pulmonaire chronique</w:t>
                  </w:r>
                </w:p>
                <w:p w:rsidR="000805BD" w:rsidRDefault="00070C87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ins w:id="7" w:author="Cathy Desaulniers" w:date="2024-09-30T08:31:00Z"/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D</w:t>
                  </w:r>
                  <w:r w:rsidRPr="002F0B4F">
                    <w:rPr>
                      <w:sz w:val="18"/>
                      <w:szCs w:val="18"/>
                    </w:rPr>
                    <w:t>ysplasie bronchopulmonaire</w:t>
                  </w:r>
                </w:p>
                <w:p w:rsidR="00FB29F3" w:rsidRDefault="000805BD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b/>
                      <w:sz w:val="18"/>
                      <w:szCs w:val="18"/>
                    </w:rPr>
                  </w:pPr>
                  <w:ins w:id="8" w:author="Cathy Desaulniers" w:date="2024-09-30T08:32:00Z">
                    <w:r w:rsidRPr="00110155">
                      <w:rPr>
                        <w:sz w:val="18"/>
                        <w:szCs w:val="18"/>
                      </w:rPr>
                      <w:fldChar w:fldCharType="begin">
                        <w:ffData>
                          <w:name w:val="CaseACocher3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10155">
                      <w:rPr>
                        <w:sz w:val="18"/>
                        <w:szCs w:val="18"/>
                      </w:rPr>
                      <w:instrText xml:space="preserve"> FORMCHECKBOX </w:instrText>
                    </w:r>
                    <w:r w:rsidR="002B1216">
                      <w:rPr>
                        <w:sz w:val="18"/>
                        <w:szCs w:val="18"/>
                      </w:rPr>
                    </w:r>
                    <w:r w:rsidR="002B1216">
                      <w:rPr>
                        <w:sz w:val="18"/>
                        <w:szCs w:val="18"/>
                      </w:rPr>
                      <w:fldChar w:fldCharType="separate"/>
                    </w:r>
                    <w:r w:rsidRPr="00110155">
                      <w:rPr>
                        <w:sz w:val="18"/>
                        <w:szCs w:val="18"/>
                      </w:rPr>
                      <w:fldChar w:fldCharType="end"/>
                    </w:r>
                    <w:r w:rsidRPr="00110155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F</w:t>
                    </w:r>
                    <w:r w:rsidRPr="002F0B4F">
                      <w:rPr>
                        <w:sz w:val="18"/>
                        <w:szCs w:val="18"/>
                      </w:rPr>
                      <w:t>ibrose kystique</w:t>
                    </w:r>
                  </w:ins>
                  <w:r w:rsidR="00FB29F3"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5311" w:type="dxa"/>
                </w:tcPr>
                <w:p w:rsidR="00FB29F3" w:rsidRPr="002E1649" w:rsidRDefault="00FB29F3" w:rsidP="00FB29F3">
                  <w:pPr>
                    <w:spacing w:before="20"/>
                    <w:jc w:val="left"/>
                    <w:rPr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E</w:t>
                  </w:r>
                  <w:r w:rsidRPr="002F0B4F">
                    <w:rPr>
                      <w:sz w:val="18"/>
                      <w:szCs w:val="18"/>
                    </w:rPr>
                    <w:t>ntrave importante de l’évacuation des sécrétions des voies aériennes en raison d’un trouble neuromusculaire ou d’anomalie congénitale des</w:t>
                  </w:r>
                  <w:r>
                    <w:rPr>
                      <w:sz w:val="18"/>
                      <w:szCs w:val="18"/>
                    </w:rPr>
                    <w:t xml:space="preserve"> voies aériennes supérieures</w:t>
                  </w:r>
                </w:p>
              </w:tc>
            </w:tr>
            <w:tr w:rsidR="00FB29F3" w:rsidTr="00425781">
              <w:trPr>
                <w:trHeight w:val="283"/>
              </w:trPr>
              <w:tc>
                <w:tcPr>
                  <w:tcW w:w="5310" w:type="dxa"/>
                </w:tcPr>
                <w:p w:rsidR="00FB29F3" w:rsidRDefault="00070C87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b/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H</w:t>
                  </w:r>
                  <w:r w:rsidRPr="002F0B4F">
                    <w:rPr>
                      <w:sz w:val="18"/>
                      <w:szCs w:val="18"/>
                    </w:rPr>
                    <w:t>ypertension artérielle pulmonaire modérée ou grave</w:t>
                  </w:r>
                </w:p>
              </w:tc>
              <w:tc>
                <w:tcPr>
                  <w:tcW w:w="5311" w:type="dxa"/>
                </w:tcPr>
                <w:p w:rsidR="00FB29F3" w:rsidRPr="00DD1AF4" w:rsidRDefault="00FB29F3" w:rsidP="00FB29F3">
                  <w:pPr>
                    <w:spacing w:before="20"/>
                    <w:jc w:val="left"/>
                    <w:rPr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G</w:t>
                  </w:r>
                  <w:r w:rsidRPr="002F0B4F">
                    <w:rPr>
                      <w:sz w:val="18"/>
                      <w:szCs w:val="18"/>
                    </w:rPr>
                    <w:t>reffe de moelle osseuse, de cellules souches ou d’organe solide</w:t>
                  </w:r>
                </w:p>
              </w:tc>
            </w:tr>
            <w:tr w:rsidR="00FB29F3" w:rsidTr="00425781">
              <w:trPr>
                <w:trHeight w:val="283"/>
              </w:trPr>
              <w:tc>
                <w:tcPr>
                  <w:tcW w:w="5310" w:type="dxa"/>
                </w:tcPr>
                <w:p w:rsidR="00FB29F3" w:rsidRDefault="00070C87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b/>
                      <w:sz w:val="18"/>
                      <w:szCs w:val="18"/>
                    </w:rPr>
                  </w:pPr>
                  <w:r w:rsidRPr="00110155"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10155"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 w:rsidRPr="00110155">
                    <w:rPr>
                      <w:sz w:val="18"/>
                      <w:szCs w:val="18"/>
                    </w:rPr>
                    <w:fldChar w:fldCharType="end"/>
                  </w:r>
                  <w:r w:rsidRPr="0011015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C</w:t>
                  </w:r>
                  <w:r w:rsidRPr="002F0B4F">
                    <w:rPr>
                      <w:sz w:val="18"/>
                      <w:szCs w:val="18"/>
                    </w:rPr>
                    <w:t>ardiopathie congénitale ou une cardiomyopathie significative sur le plan hémodynamique</w:t>
                  </w:r>
                </w:p>
              </w:tc>
              <w:tc>
                <w:tcPr>
                  <w:tcW w:w="5311" w:type="dxa"/>
                </w:tcPr>
                <w:p w:rsidR="00FB29F3" w:rsidRDefault="000805BD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b/>
                      <w:sz w:val="18"/>
                      <w:szCs w:val="18"/>
                    </w:rPr>
                  </w:pPr>
                  <w:ins w:id="9" w:author="Cathy Desaulniers" w:date="2024-09-30T08:32:00Z">
                    <w:r w:rsidRPr="00110155">
                      <w:rPr>
                        <w:sz w:val="18"/>
                        <w:szCs w:val="18"/>
                      </w:rPr>
                      <w:fldChar w:fldCharType="begin">
                        <w:ffData>
                          <w:name w:val="CaseACocher3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10155">
                      <w:rPr>
                        <w:sz w:val="18"/>
                        <w:szCs w:val="18"/>
                      </w:rPr>
                      <w:instrText xml:space="preserve"> FORMCHECKBOX </w:instrText>
                    </w:r>
                    <w:r w:rsidR="002B1216">
                      <w:rPr>
                        <w:sz w:val="18"/>
                        <w:szCs w:val="18"/>
                      </w:rPr>
                    </w:r>
                    <w:r w:rsidR="002B1216">
                      <w:rPr>
                        <w:sz w:val="18"/>
                        <w:szCs w:val="18"/>
                      </w:rPr>
                      <w:fldChar w:fldCharType="separate"/>
                    </w:r>
                    <w:r w:rsidRPr="00110155">
                      <w:rPr>
                        <w:sz w:val="18"/>
                        <w:szCs w:val="18"/>
                      </w:rPr>
                      <w:fldChar w:fldCharType="end"/>
                    </w:r>
                    <w:r w:rsidRPr="00110155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Résidant dans les communautés éloignées et isolées</w:t>
                    </w:r>
                    <w:r w:rsidRPr="00110155" w:rsidDel="000805BD">
                      <w:rPr>
                        <w:sz w:val="18"/>
                        <w:szCs w:val="18"/>
                      </w:rPr>
                      <w:t xml:space="preserve"> </w:t>
                    </w:r>
                  </w:ins>
                  <w:del w:id="10" w:author="Cathy Desaulniers" w:date="2024-09-30T08:31:00Z">
                    <w:r w:rsidR="00FB29F3" w:rsidRPr="00110155" w:rsidDel="000805BD">
                      <w:rPr>
                        <w:sz w:val="18"/>
                        <w:szCs w:val="18"/>
                      </w:rPr>
                      <w:fldChar w:fldCharType="begin">
                        <w:ffData>
                          <w:name w:val="CaseACocher3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="00FB29F3" w:rsidRPr="00110155" w:rsidDel="000805BD">
                      <w:rPr>
                        <w:sz w:val="18"/>
                        <w:szCs w:val="18"/>
                      </w:rPr>
                      <w:delInstrText xml:space="preserve"> FORMCHECKBOX </w:delInstrText>
                    </w:r>
                    <w:r w:rsidR="002B1216">
                      <w:rPr>
                        <w:sz w:val="18"/>
                        <w:szCs w:val="18"/>
                      </w:rPr>
                    </w:r>
                    <w:r w:rsidR="002B1216">
                      <w:rPr>
                        <w:sz w:val="18"/>
                        <w:szCs w:val="18"/>
                      </w:rPr>
                      <w:fldChar w:fldCharType="separate"/>
                    </w:r>
                    <w:r w:rsidR="00FB29F3" w:rsidRPr="00110155" w:rsidDel="000805BD">
                      <w:rPr>
                        <w:sz w:val="18"/>
                        <w:szCs w:val="18"/>
                      </w:rPr>
                      <w:fldChar w:fldCharType="end"/>
                    </w:r>
                    <w:r w:rsidR="00FB29F3" w:rsidRPr="00110155" w:rsidDel="000805BD">
                      <w:rPr>
                        <w:sz w:val="18"/>
                        <w:szCs w:val="18"/>
                      </w:rPr>
                      <w:delText xml:space="preserve"> </w:delText>
                    </w:r>
                    <w:r w:rsidR="00FB29F3" w:rsidDel="000805BD">
                      <w:rPr>
                        <w:sz w:val="18"/>
                        <w:szCs w:val="18"/>
                      </w:rPr>
                      <w:delText>F</w:delText>
                    </w:r>
                    <w:r w:rsidR="00FB29F3" w:rsidRPr="002F0B4F" w:rsidDel="000805BD">
                      <w:rPr>
                        <w:sz w:val="18"/>
                        <w:szCs w:val="18"/>
                      </w:rPr>
                      <w:delText>ibrose kystique</w:delText>
                    </w:r>
                  </w:del>
                </w:p>
              </w:tc>
            </w:tr>
            <w:tr w:rsidR="00FB29F3" w:rsidDel="000805BD" w:rsidTr="00425781">
              <w:trPr>
                <w:trHeight w:val="283"/>
                <w:del w:id="11" w:author="Cathy Desaulniers" w:date="2024-09-30T08:32:00Z"/>
              </w:trPr>
              <w:tc>
                <w:tcPr>
                  <w:tcW w:w="5310" w:type="dxa"/>
                </w:tcPr>
                <w:p w:rsidR="00FB29F3" w:rsidRPr="00DD1AF4" w:rsidDel="000805BD" w:rsidRDefault="00FB29F3" w:rsidP="00FB29F3">
                  <w:pPr>
                    <w:spacing w:before="20"/>
                    <w:jc w:val="left"/>
                    <w:rPr>
                      <w:del w:id="12" w:author="Cathy Desaulniers" w:date="2024-09-30T08:32:00Z"/>
                      <w:sz w:val="18"/>
                      <w:szCs w:val="18"/>
                    </w:rPr>
                  </w:pPr>
                </w:p>
              </w:tc>
              <w:tc>
                <w:tcPr>
                  <w:tcW w:w="5311" w:type="dxa"/>
                </w:tcPr>
                <w:p w:rsidR="00FB29F3" w:rsidDel="000805BD" w:rsidRDefault="00FB29F3" w:rsidP="00FB29F3">
                  <w:pPr>
                    <w:tabs>
                      <w:tab w:val="left" w:pos="2167"/>
                      <w:tab w:val="left" w:pos="3868"/>
                      <w:tab w:val="left" w:pos="5144"/>
                    </w:tabs>
                    <w:spacing w:before="20"/>
                    <w:jc w:val="left"/>
                    <w:rPr>
                      <w:del w:id="13" w:author="Cathy Desaulniers" w:date="2024-09-30T08:32:00Z"/>
                      <w:b/>
                      <w:sz w:val="18"/>
                      <w:szCs w:val="18"/>
                    </w:rPr>
                  </w:pPr>
                  <w:del w:id="14" w:author="Cathy Desaulniers" w:date="2024-09-30T08:32:00Z">
                    <w:r w:rsidRPr="00110155" w:rsidDel="000805BD">
                      <w:rPr>
                        <w:sz w:val="18"/>
                        <w:szCs w:val="18"/>
                      </w:rPr>
                      <w:fldChar w:fldCharType="begin">
                        <w:ffData>
                          <w:name w:val="CaseACocher3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110155" w:rsidDel="000805BD">
                      <w:rPr>
                        <w:sz w:val="18"/>
                        <w:szCs w:val="18"/>
                      </w:rPr>
                      <w:delInstrText xml:space="preserve"> FORMCHECKBOX </w:delInstrText>
                    </w:r>
                    <w:r w:rsidR="002B1216">
                      <w:rPr>
                        <w:sz w:val="18"/>
                        <w:szCs w:val="18"/>
                      </w:rPr>
                    </w:r>
                    <w:r w:rsidR="002B1216">
                      <w:rPr>
                        <w:sz w:val="18"/>
                        <w:szCs w:val="18"/>
                      </w:rPr>
                      <w:fldChar w:fldCharType="separate"/>
                    </w:r>
                    <w:r w:rsidRPr="00110155" w:rsidDel="000805BD">
                      <w:rPr>
                        <w:sz w:val="18"/>
                        <w:szCs w:val="18"/>
                      </w:rPr>
                      <w:fldChar w:fldCharType="end"/>
                    </w:r>
                    <w:r w:rsidRPr="00110155" w:rsidDel="000805BD">
                      <w:rPr>
                        <w:sz w:val="18"/>
                        <w:szCs w:val="18"/>
                      </w:rPr>
                      <w:delText xml:space="preserve"> </w:delText>
                    </w:r>
                    <w:r w:rsidDel="000805BD">
                      <w:rPr>
                        <w:sz w:val="18"/>
                        <w:szCs w:val="18"/>
                      </w:rPr>
                      <w:delText>Résidant dans les communautés éloignées et isolées</w:delText>
                    </w:r>
                  </w:del>
                </w:p>
              </w:tc>
            </w:tr>
          </w:tbl>
          <w:p w:rsidR="00FB29F3" w:rsidRPr="00110155" w:rsidRDefault="00FB29F3" w:rsidP="00FB29F3">
            <w:pPr>
              <w:contextualSpacing/>
              <w:jc w:val="left"/>
              <w:rPr>
                <w:sz w:val="18"/>
                <w:szCs w:val="18"/>
              </w:rPr>
            </w:pPr>
            <w:r>
              <w:rPr>
                <w:rFonts w:ascii="Franklin Gothic Book" w:hAnsi="Franklin Gothic Book"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1" layoutInCell="0" allowOverlap="1" wp14:anchorId="2558607A" wp14:editId="4A79E29D">
                      <wp:simplePos x="0" y="0"/>
                      <wp:positionH relativeFrom="column">
                        <wp:posOffset>-1631950</wp:posOffset>
                      </wp:positionH>
                      <wp:positionV relativeFrom="paragraph">
                        <wp:posOffset>2950210</wp:posOffset>
                      </wp:positionV>
                      <wp:extent cx="3037840" cy="381000"/>
                      <wp:effectExtent l="0" t="0" r="508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B29F3" w:rsidRPr="00626934" w:rsidRDefault="00FB29F3" w:rsidP="00515E93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 w:rsidRPr="00626934">
                                    <w:rPr>
                                      <w:rFonts w:ascii="Franklin Gothic Book" w:hAnsi="Franklin Gothic Book"/>
                                    </w:rPr>
                                    <w:t># CIUSSSE (sera fourni par le comité)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5998B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128.5pt;margin-top:232.3pt;width:239.2pt;height:30pt;rotation:-90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" o:allowincell="f" filled="f" stroked="f" strokeweight=".5pt">
                      <v:textbox>
                        <w:txbxContent>
                          <w:p w:rsidR="00FB29F3" w:rsidRPr="00626934" w:rsidRDefault="00FB29F3" w:rsidP="00515E93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 w:rsidRPr="00626934">
                              <w:rPr>
                                <w:rFonts w:ascii="Franklin Gothic Book" w:hAnsi="Franklin Gothic Book"/>
                              </w:rPr>
                              <w:t># CIUSSSE (sera fourni par le comité)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B29F3" w:rsidRPr="007E60A7" w:rsidTr="005C5951">
        <w:trPr>
          <w:gridAfter w:val="1"/>
          <w:wAfter w:w="52" w:type="dxa"/>
          <w:trHeight w:val="227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FB29F3" w:rsidRPr="0098750F" w:rsidRDefault="00FB29F3" w:rsidP="00FB29F3">
            <w:pPr>
              <w:jc w:val="left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N’est pas indiqué</w:t>
            </w:r>
            <w:r w:rsidRPr="0098750F">
              <w:rPr>
                <w:sz w:val="16"/>
                <w:szCs w:val="16"/>
              </w:rPr>
              <w:t xml:space="preserve"> : </w:t>
            </w:r>
          </w:p>
          <w:p w:rsidR="00FB29F3" w:rsidRDefault="00FB29F3" w:rsidP="00FB29F3">
            <w:pPr>
              <w:pStyle w:val="Paragraphedeliste"/>
              <w:numPr>
                <w:ilvl w:val="0"/>
                <w:numId w:val="6"/>
              </w:numPr>
              <w:spacing w:after="200" w:line="276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98750F">
              <w:rPr>
                <w:sz w:val="16"/>
                <w:szCs w:val="16"/>
              </w:rPr>
              <w:t>ouveau-nés dont la mère a reçu un vaccin dirigé contre le VRS, et qui sont nés plus de 2 semaines après l’administration du vaccin</w:t>
            </w:r>
            <w:r>
              <w:rPr>
                <w:sz w:val="16"/>
                <w:szCs w:val="16"/>
              </w:rPr>
              <w:t xml:space="preserve"> (1</w:t>
            </w:r>
            <w:r w:rsidRPr="00A56705">
              <w:rPr>
                <w:sz w:val="16"/>
                <w:szCs w:val="16"/>
                <w:vertAlign w:val="superscript"/>
              </w:rPr>
              <w:t>ère</w:t>
            </w:r>
            <w:r>
              <w:rPr>
                <w:sz w:val="16"/>
                <w:szCs w:val="16"/>
              </w:rPr>
              <w:t xml:space="preserve"> saison)</w:t>
            </w:r>
          </w:p>
          <w:p w:rsidR="00FB29F3" w:rsidRPr="00FB29F3" w:rsidRDefault="00FB29F3" w:rsidP="00FB29F3">
            <w:pPr>
              <w:pStyle w:val="Paragraphedeliste"/>
              <w:numPr>
                <w:ilvl w:val="0"/>
                <w:numId w:val="6"/>
              </w:numPr>
              <w:spacing w:after="60" w:line="276" w:lineRule="auto"/>
              <w:jc w:val="left"/>
              <w:rPr>
                <w:sz w:val="16"/>
                <w:szCs w:val="16"/>
              </w:rPr>
            </w:pPr>
            <w:r w:rsidRPr="00FB29F3">
              <w:rPr>
                <w:sz w:val="16"/>
                <w:szCs w:val="16"/>
              </w:rPr>
              <w:t>Nourrissons hospitalisés en raison d’une infection des voies respiratoires par le VRS confirmées pendant la saison.</w:t>
            </w:r>
          </w:p>
        </w:tc>
      </w:tr>
      <w:tr w:rsidR="00FB29F3" w:rsidRPr="007E60A7" w:rsidTr="005C5951">
        <w:trPr>
          <w:gridAfter w:val="1"/>
          <w:wAfter w:w="52" w:type="dxa"/>
          <w:trHeight w:val="2044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:rsidR="00FB29F3" w:rsidRPr="005C5951" w:rsidRDefault="00FB29F3" w:rsidP="00FB29F3">
            <w:pPr>
              <w:rPr>
                <w:b/>
                <w:sz w:val="10"/>
                <w:szCs w:val="18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77"/>
              <w:gridCol w:w="3403"/>
            </w:tblGrid>
            <w:tr w:rsidR="00FB29F3" w:rsidRPr="000710DE" w:rsidTr="005C5951">
              <w:tc>
                <w:tcPr>
                  <w:tcW w:w="5377" w:type="dxa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  <w:shd w:val="clear" w:color="auto" w:fill="FDE9D9" w:themeFill="accent6" w:themeFillTint="33"/>
                </w:tcPr>
                <w:p w:rsidR="00FB29F3" w:rsidRPr="00B96FE3" w:rsidRDefault="00FB29F3" w:rsidP="00FB29F3">
                  <w:pPr>
                    <w:jc w:val="left"/>
                    <w:rPr>
                      <w:b/>
                      <w:i/>
                      <w:sz w:val="18"/>
                      <w:szCs w:val="18"/>
                    </w:rPr>
                  </w:pPr>
                  <w:r w:rsidRPr="00B96FE3">
                    <w:rPr>
                      <w:b/>
                      <w:i/>
                      <w:sz w:val="18"/>
                      <w:szCs w:val="18"/>
                    </w:rPr>
                    <w:t>1 ère saison</w:t>
                  </w:r>
                </w:p>
              </w:tc>
              <w:tc>
                <w:tcPr>
                  <w:tcW w:w="3403" w:type="dxa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  <w:shd w:val="clear" w:color="auto" w:fill="FDE9D9" w:themeFill="accent6" w:themeFillTint="33"/>
                </w:tcPr>
                <w:p w:rsidR="00FB29F3" w:rsidRPr="00B96FE3" w:rsidRDefault="00FB29F3" w:rsidP="00FB29F3">
                  <w:pPr>
                    <w:jc w:val="left"/>
                    <w:rPr>
                      <w:b/>
                      <w:i/>
                      <w:sz w:val="18"/>
                      <w:szCs w:val="18"/>
                    </w:rPr>
                  </w:pPr>
                  <w:r w:rsidRPr="00B96FE3">
                    <w:rPr>
                      <w:b/>
                      <w:i/>
                      <w:sz w:val="18"/>
                      <w:szCs w:val="18"/>
                    </w:rPr>
                    <w:t>2</w:t>
                  </w:r>
                  <w:r w:rsidRPr="00B96FE3">
                    <w:rPr>
                      <w:b/>
                      <w:i/>
                      <w:sz w:val="18"/>
                      <w:szCs w:val="18"/>
                      <w:vertAlign w:val="superscript"/>
                    </w:rPr>
                    <w:t>e</w:t>
                  </w:r>
                  <w:r w:rsidRPr="00B96FE3">
                    <w:rPr>
                      <w:b/>
                      <w:i/>
                      <w:sz w:val="18"/>
                      <w:szCs w:val="18"/>
                    </w:rPr>
                    <w:t xml:space="preserve"> saison </w:t>
                  </w:r>
                </w:p>
              </w:tc>
            </w:tr>
            <w:tr w:rsidR="00FB29F3" w:rsidRPr="000710DE" w:rsidTr="005C5951">
              <w:tc>
                <w:tcPr>
                  <w:tcW w:w="5377" w:type="dxa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</w:tcPr>
                <w:p w:rsidR="00FB29F3" w:rsidRPr="000710DE" w:rsidRDefault="00FB29F3" w:rsidP="00FB29F3">
                  <w:pPr>
                    <w:jc w:val="left"/>
                    <w:rPr>
                      <w:i/>
                      <w:sz w:val="18"/>
                      <w:szCs w:val="18"/>
                    </w:rPr>
                  </w:pPr>
                  <w:r w:rsidRPr="000710DE">
                    <w:rPr>
                      <w:i/>
                      <w:sz w:val="18"/>
                      <w:szCs w:val="18"/>
                    </w:rPr>
                    <w:t>Enfant de moins de 5</w:t>
                  </w:r>
                  <w:r w:rsidR="00D27BEB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0629A3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0710DE">
                    <w:rPr>
                      <w:i/>
                      <w:sz w:val="18"/>
                      <w:szCs w:val="18"/>
                    </w:rPr>
                    <w:t>kg :</w:t>
                  </w:r>
                </w:p>
                <w:p w:rsidR="00FB29F3" w:rsidRPr="007B7B41" w:rsidRDefault="00FB29F3" w:rsidP="00FB29F3">
                  <w:pPr>
                    <w:spacing w:after="60"/>
                    <w:jc w:val="left"/>
                    <w:rPr>
                      <w:sz w:val="18"/>
                      <w:szCs w:val="18"/>
                    </w:rPr>
                  </w:pP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rFonts w:ascii="Times New Roman" w:hAnsi="Times New Roman" w:cs="Times New Roman"/>
                      <w:sz w:val="18"/>
                      <w:szCs w:val="18"/>
                    </w:rPr>
                  </w:r>
                  <w:r w:rsidR="002B1216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separate"/>
                  </w: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0710DE">
                    <w:rPr>
                      <w:sz w:val="18"/>
                      <w:szCs w:val="18"/>
                    </w:rPr>
                    <w:t>Nirsévimab 50 mg IM x 1 dose</w:t>
                  </w:r>
                </w:p>
              </w:tc>
              <w:tc>
                <w:tcPr>
                  <w:tcW w:w="3403" w:type="dxa"/>
                  <w:vMerge w:val="restart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  <w:vAlign w:val="center"/>
                </w:tcPr>
                <w:p w:rsidR="00FB29F3" w:rsidRPr="000710DE" w:rsidRDefault="00FB29F3" w:rsidP="00FB29F3">
                  <w:pPr>
                    <w:jc w:val="left"/>
                    <w:rPr>
                      <w:sz w:val="18"/>
                      <w:szCs w:val="18"/>
                    </w:rPr>
                  </w:pPr>
                  <w:r w:rsidRPr="000710DE">
                    <w:rPr>
                      <w:sz w:val="18"/>
                      <w:szCs w:val="18"/>
                    </w:rPr>
                    <w:t xml:space="preserve">Pour tous les poids : </w:t>
                  </w:r>
                </w:p>
                <w:p w:rsidR="00FB29F3" w:rsidRDefault="00FB29F3" w:rsidP="00FB29F3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fldChar w:fldCharType="begin">
                      <w:ffData>
                        <w:name w:val="CaseACocher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5" w:name="CaseACocher6"/>
                  <w:r>
                    <w:rPr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sz w:val="18"/>
                      <w:szCs w:val="18"/>
                    </w:rPr>
                  </w:r>
                  <w:r w:rsidR="002B1216">
                    <w:rPr>
                      <w:sz w:val="18"/>
                      <w:szCs w:val="18"/>
                    </w:rPr>
                    <w:fldChar w:fldCharType="separate"/>
                  </w:r>
                  <w:r>
                    <w:rPr>
                      <w:sz w:val="18"/>
                      <w:szCs w:val="18"/>
                    </w:rPr>
                    <w:fldChar w:fldCharType="end"/>
                  </w:r>
                  <w:bookmarkEnd w:id="15"/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0710DE">
                    <w:rPr>
                      <w:sz w:val="18"/>
                      <w:szCs w:val="18"/>
                    </w:rPr>
                    <w:t>Nirsévimab 200 mg IM x 1 dose</w:t>
                  </w:r>
                </w:p>
                <w:p w:rsidR="00A028E4" w:rsidRPr="00A028E4" w:rsidRDefault="00A028E4" w:rsidP="00FB29F3">
                  <w:pPr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</w:t>
                  </w:r>
                  <w:r w:rsidR="006C139D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>(</w:t>
                  </w:r>
                  <w:r w:rsidRPr="00A028E4">
                    <w:rPr>
                      <w:sz w:val="16"/>
                      <w:szCs w:val="16"/>
                    </w:rPr>
                    <w:t>2 seringues de 100</w:t>
                  </w:r>
                  <w:r w:rsidR="00D27BEB">
                    <w:rPr>
                      <w:sz w:val="16"/>
                      <w:szCs w:val="16"/>
                    </w:rPr>
                    <w:t xml:space="preserve"> </w:t>
                  </w:r>
                  <w:r w:rsidR="000629A3">
                    <w:rPr>
                      <w:sz w:val="16"/>
                      <w:szCs w:val="16"/>
                    </w:rPr>
                    <w:t xml:space="preserve"> </w:t>
                  </w:r>
                  <w:r w:rsidRPr="00A028E4">
                    <w:rPr>
                      <w:sz w:val="16"/>
                      <w:szCs w:val="16"/>
                    </w:rPr>
                    <w:t>mg)</w:t>
                  </w:r>
                </w:p>
              </w:tc>
            </w:tr>
            <w:tr w:rsidR="00FB29F3" w:rsidRPr="000710DE" w:rsidTr="005C5951">
              <w:trPr>
                <w:trHeight w:val="454"/>
              </w:trPr>
              <w:tc>
                <w:tcPr>
                  <w:tcW w:w="5377" w:type="dxa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</w:tcPr>
                <w:p w:rsidR="00FB29F3" w:rsidRPr="000710DE" w:rsidRDefault="00FB29F3" w:rsidP="00FB29F3">
                  <w:pPr>
                    <w:jc w:val="left"/>
                    <w:rPr>
                      <w:i/>
                      <w:sz w:val="18"/>
                      <w:szCs w:val="18"/>
                    </w:rPr>
                  </w:pPr>
                  <w:r w:rsidRPr="000710DE">
                    <w:rPr>
                      <w:i/>
                      <w:sz w:val="18"/>
                      <w:szCs w:val="18"/>
                    </w:rPr>
                    <w:t>Enfant de 5</w:t>
                  </w:r>
                  <w:r w:rsidR="00D27BEB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0629A3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0710DE">
                    <w:rPr>
                      <w:i/>
                      <w:sz w:val="18"/>
                      <w:szCs w:val="18"/>
                    </w:rPr>
                    <w:t xml:space="preserve">kg ou plus : </w:t>
                  </w:r>
                </w:p>
                <w:p w:rsidR="00FB29F3" w:rsidRPr="007B7B41" w:rsidRDefault="00FB29F3" w:rsidP="00FB29F3">
                  <w:pPr>
                    <w:spacing w:after="60"/>
                    <w:jc w:val="left"/>
                    <w:rPr>
                      <w:sz w:val="18"/>
                      <w:szCs w:val="18"/>
                    </w:rPr>
                  </w:pP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begin">
                      <w:ffData>
                        <w:name w:val="CaseACocher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instrText xml:space="preserve"> FORMCHECKBOX </w:instrText>
                  </w:r>
                  <w:r w:rsidR="002B1216">
                    <w:rPr>
                      <w:rFonts w:ascii="Times New Roman" w:hAnsi="Times New Roman" w:cs="Times New Roman"/>
                      <w:sz w:val="18"/>
                      <w:szCs w:val="18"/>
                    </w:rPr>
                  </w:r>
                  <w:r w:rsidR="002B1216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separate"/>
                  </w:r>
                  <w:r w:rsidRPr="00AC10DB">
                    <w:rPr>
                      <w:rFonts w:ascii="Times New Roman" w:hAnsi="Times New Roman" w:cs="Times New Roman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0710DE">
                    <w:rPr>
                      <w:sz w:val="18"/>
                      <w:szCs w:val="18"/>
                    </w:rPr>
                    <w:t>Nirsévimab 100 mg IM x 1 dose</w:t>
                  </w:r>
                </w:p>
              </w:tc>
              <w:tc>
                <w:tcPr>
                  <w:tcW w:w="3403" w:type="dxa"/>
                  <w:vMerge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</w:tcPr>
                <w:p w:rsidR="00FB29F3" w:rsidRPr="000710DE" w:rsidRDefault="00FB29F3" w:rsidP="00FB29F3">
                  <w:pPr>
                    <w:jc w:val="left"/>
                    <w:rPr>
                      <w:i/>
                      <w:sz w:val="18"/>
                      <w:szCs w:val="18"/>
                    </w:rPr>
                  </w:pPr>
                </w:p>
              </w:tc>
            </w:tr>
            <w:tr w:rsidR="00FB29F3" w:rsidRPr="000710DE" w:rsidTr="005C5951">
              <w:tc>
                <w:tcPr>
                  <w:tcW w:w="8780" w:type="dxa"/>
                  <w:gridSpan w:val="2"/>
                  <w:tcBorders>
                    <w:top w:val="single" w:sz="2" w:space="0" w:color="E36C0A" w:themeColor="accent6" w:themeShade="BF"/>
                    <w:left w:val="single" w:sz="2" w:space="0" w:color="E36C0A" w:themeColor="accent6" w:themeShade="BF"/>
                    <w:bottom w:val="single" w:sz="2" w:space="0" w:color="E36C0A" w:themeColor="accent6" w:themeShade="BF"/>
                    <w:right w:val="single" w:sz="2" w:space="0" w:color="E36C0A" w:themeColor="accent6" w:themeShade="BF"/>
                  </w:tcBorders>
                </w:tcPr>
                <w:p w:rsidR="00FB29F3" w:rsidRPr="002E1649" w:rsidRDefault="00FB29F3" w:rsidP="00FB29F3">
                  <w:pPr>
                    <w:spacing w:after="60"/>
                    <w:jc w:val="left"/>
                    <w:rPr>
                      <w:i/>
                      <w:sz w:val="14"/>
                      <w:szCs w:val="14"/>
                    </w:rPr>
                  </w:pPr>
                  <w:r>
                    <w:rPr>
                      <w:i/>
                      <w:sz w:val="14"/>
                      <w:szCs w:val="14"/>
                    </w:rPr>
                    <w:t>ATTENTION</w:t>
                  </w:r>
                  <w:r w:rsidRPr="002E1649">
                    <w:rPr>
                      <w:i/>
                      <w:sz w:val="14"/>
                      <w:szCs w:val="14"/>
                    </w:rPr>
                    <w:t>: Pour des raisons monétaires</w:t>
                  </w:r>
                  <w:r>
                    <w:rPr>
                      <w:i/>
                      <w:sz w:val="14"/>
                      <w:szCs w:val="14"/>
                    </w:rPr>
                    <w:t xml:space="preserve">, </w:t>
                  </w:r>
                  <w:r w:rsidR="002B638D">
                    <w:rPr>
                      <w:i/>
                      <w:sz w:val="14"/>
                      <w:szCs w:val="14"/>
                    </w:rPr>
                    <w:t>utiliser une seringue</w:t>
                  </w:r>
                  <w:r w:rsidRPr="002E1649">
                    <w:rPr>
                      <w:i/>
                      <w:sz w:val="14"/>
                      <w:szCs w:val="14"/>
                    </w:rPr>
                    <w:t xml:space="preserve"> de 100 mg pour les doses supérieures à 50 mg (</w:t>
                  </w:r>
                  <w:r w:rsidR="00095791">
                    <w:rPr>
                      <w:i/>
                      <w:sz w:val="14"/>
                      <w:szCs w:val="14"/>
                    </w:rPr>
                    <w:t xml:space="preserve">ne pas utiliser </w:t>
                  </w:r>
                  <w:r w:rsidR="002B638D">
                    <w:rPr>
                      <w:i/>
                      <w:sz w:val="14"/>
                      <w:szCs w:val="14"/>
                    </w:rPr>
                    <w:t>2 seringues</w:t>
                  </w:r>
                  <w:r>
                    <w:rPr>
                      <w:i/>
                      <w:sz w:val="14"/>
                      <w:szCs w:val="14"/>
                    </w:rPr>
                    <w:t xml:space="preserve"> de 50</w:t>
                  </w:r>
                  <w:r w:rsidR="00D27BEB">
                    <w:rPr>
                      <w:i/>
                      <w:sz w:val="14"/>
                      <w:szCs w:val="14"/>
                    </w:rPr>
                    <w:t xml:space="preserve"> </w:t>
                  </w:r>
                  <w:r w:rsidR="000629A3">
                    <w:rPr>
                      <w:i/>
                      <w:sz w:val="14"/>
                      <w:szCs w:val="14"/>
                    </w:rPr>
                    <w:t xml:space="preserve"> </w:t>
                  </w:r>
                  <w:r w:rsidRPr="002E1649">
                    <w:rPr>
                      <w:i/>
                      <w:sz w:val="14"/>
                      <w:szCs w:val="14"/>
                    </w:rPr>
                    <w:t>mg).</w:t>
                  </w:r>
                </w:p>
              </w:tc>
            </w:tr>
          </w:tbl>
          <w:p w:rsidR="00FB29F3" w:rsidRDefault="00FB29F3" w:rsidP="005C5951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2E1649">
              <w:rPr>
                <w:sz w:val="14"/>
                <w:szCs w:val="14"/>
              </w:rPr>
              <w:t>À noter qu’une dose additionnelle au cours de la saison du VRS peut être envisagée chez les enfants soumis à un processus de circulation sanguine extracorporelle en raison d’une chirurgie cardiaque.</w:t>
            </w:r>
          </w:p>
        </w:tc>
      </w:tr>
      <w:tr w:rsidR="00FB29F3" w:rsidRPr="007E60A7" w:rsidTr="005C5951">
        <w:trPr>
          <w:gridAfter w:val="1"/>
          <w:wAfter w:w="52" w:type="dxa"/>
          <w:trHeight w:val="397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:rsidR="00FB29F3" w:rsidRPr="007E60A7" w:rsidRDefault="00FB29F3" w:rsidP="00FB29F3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FB29F3" w:rsidRPr="007E60A7" w:rsidRDefault="00FB29F3" w:rsidP="00FB29F3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FB29F3" w:rsidRPr="007E60A7" w:rsidRDefault="00FB29F3" w:rsidP="00FB29F3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FB29F3" w:rsidRPr="007E60A7" w:rsidRDefault="00FB29F3" w:rsidP="00FB29F3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FB29F3" w:rsidRPr="007E60A7" w:rsidRDefault="00FB29F3" w:rsidP="00FB29F3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FB29F3" w:rsidRPr="007E60A7" w:rsidTr="005C732E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FB29F3" w:rsidRPr="007E60A7" w:rsidRDefault="00FB29F3" w:rsidP="00FB29F3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9F3" w:rsidRPr="007E60A7" w:rsidRDefault="00FB29F3" w:rsidP="00FB29F3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29F3" w:rsidRPr="007E60A7" w:rsidRDefault="00FB29F3" w:rsidP="00FB29F3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FB29F3" w:rsidRPr="007E60A7" w:rsidRDefault="00FB29F3" w:rsidP="00FB29F3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:rsidR="00FB29F3" w:rsidRPr="007E60A7" w:rsidRDefault="00FB29F3" w:rsidP="00FB29F3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FB29F3" w:rsidRPr="007709CC" w:rsidTr="005C732E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FB29F3" w:rsidRPr="00ED0C88" w:rsidRDefault="00FB29F3" w:rsidP="00FB29F3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08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FB29F3" w:rsidRPr="007709CC" w:rsidRDefault="00FB29F3" w:rsidP="00FB29F3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013621" w:rsidRPr="006F2376" w:rsidRDefault="00013621" w:rsidP="006F2376">
      <w:pPr>
        <w:spacing w:after="0"/>
        <w:rPr>
          <w:rFonts w:ascii="Franklin Gothic Book" w:hAnsi="Franklin Gothic Book"/>
          <w:sz w:val="2"/>
        </w:rPr>
      </w:pPr>
    </w:p>
    <w:sectPr w:rsidR="00013621" w:rsidRPr="006F2376" w:rsidSect="00FB29F3">
      <w:footerReference w:type="default" r:id="rId10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2E" w:rsidRDefault="005C732E" w:rsidP="00D16F25">
      <w:pPr>
        <w:spacing w:after="0" w:line="240" w:lineRule="auto"/>
      </w:pPr>
      <w:r>
        <w:separator/>
      </w:r>
    </w:p>
  </w:endnote>
  <w:end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2B1216" w:rsidP="0019362C">
          <w:pPr>
            <w:pStyle w:val="Pieddepage"/>
            <w:rPr>
              <w:rFonts w:ascii="Franklin Gothic Book" w:hAnsi="Franklin Gothic Book"/>
            </w:rPr>
          </w:pPr>
          <w:sdt>
            <w:sdtPr>
              <w:rPr>
                <w:rFonts w:ascii="Franklin Gothic Book" w:hAnsi="Franklin Gothic Book" w:cs="Calibri"/>
              </w:rPr>
              <w:id w:val="-29888278"/>
              <w:temporary/>
              <w:showingPlcHdr/>
            </w:sdtPr>
            <w:sdtEndPr/>
            <w:sdtContent>
              <w:r w:rsidR="00630AE7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  <w:sz w:val="20"/>
                </w:rPr>
                <w:t>No produit</w:t>
              </w:r>
            </w:sdtContent>
          </w:sdt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F9085A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5C5951">
            <w:rPr>
              <w:rFonts w:ascii="Franklin Gothic Book" w:hAnsi="Franklin Gothic Book"/>
            </w:rPr>
            <w:t>1-02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 w:val="24"/>
                  <w:szCs w:val="22"/>
                  <w:highlight w:val="yellow"/>
                </w:rPr>
                <w:id w:val="1094436602"/>
              </w:sdtPr>
              <w:sdtEndPr>
                <w:rPr>
                  <w:rFonts w:ascii="Calibri" w:hAnsi="Calibri" w:cs="Calibri"/>
                  <w:b/>
                  <w:caps w:val="0"/>
                  <w:sz w:val="20"/>
                  <w:szCs w:val="20"/>
                </w:rPr>
              </w:sdtEndPr>
              <w:sdtContent>
                <w:p w:rsidR="00630AE7" w:rsidRPr="005C5951" w:rsidRDefault="005C5951" w:rsidP="005C5951">
                  <w:pPr>
                    <w:spacing w:before="80"/>
                    <w:jc w:val="center"/>
                    <w:rPr>
                      <w:rFonts w:ascii="Calibri" w:eastAsia="Calibri" w:hAnsi="Calibri" w:cs="Calibri"/>
                      <w:b/>
                      <w:highlight w:val="yellow"/>
                    </w:rPr>
                  </w:pPr>
                  <w:r w:rsidRPr="005C5951">
                    <w:rPr>
                      <w:rFonts w:ascii="Franklin Gothic Book" w:eastAsia="Calibri" w:hAnsi="Franklin Gothic Book" w:cs="Times New Roman"/>
                      <w:caps/>
                      <w:sz w:val="16"/>
                    </w:rPr>
                    <w:t xml:space="preserve">Nirsévimab : Immunoprophylaxie contre le virus respiratiore syncytial (VRS) chez le nourrisson </w:t>
                  </w:r>
                  <w:r w:rsidRPr="005C5951">
                    <w:rPr>
                      <w:rFonts w:ascii="Franklin Gothic Book" w:eastAsia="Calibri" w:hAnsi="Franklin Gothic Book" w:cs="Times New Roman"/>
                      <w:caps/>
                      <w:sz w:val="16"/>
                      <w:u w:val="single"/>
                    </w:rPr>
                    <w:t>durant la saison du VRS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:rsidR="006E2EEA" w:rsidRDefault="006E2EEA" w:rsidP="006E2EE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2E" w:rsidRDefault="005C732E" w:rsidP="00D16F25">
      <w:pPr>
        <w:spacing w:after="0" w:line="240" w:lineRule="auto"/>
      </w:pPr>
      <w:r>
        <w:separator/>
      </w:r>
    </w:p>
  </w:footnote>
  <w:footnote w:type="continuationSeparator" w:id="0">
    <w:p w:rsidR="005C732E" w:rsidRDefault="005C732E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E6472"/>
    <w:multiLevelType w:val="hybridMultilevel"/>
    <w:tmpl w:val="8DD6BC6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29A3"/>
    <w:rsid w:val="00066498"/>
    <w:rsid w:val="00070C87"/>
    <w:rsid w:val="00070E19"/>
    <w:rsid w:val="00071405"/>
    <w:rsid w:val="000805BD"/>
    <w:rsid w:val="00082B7C"/>
    <w:rsid w:val="000833BE"/>
    <w:rsid w:val="00091D29"/>
    <w:rsid w:val="00093E41"/>
    <w:rsid w:val="00095791"/>
    <w:rsid w:val="000B0CE2"/>
    <w:rsid w:val="000B1746"/>
    <w:rsid w:val="000B652E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F24C6"/>
    <w:rsid w:val="00200CF8"/>
    <w:rsid w:val="002063BB"/>
    <w:rsid w:val="0020780B"/>
    <w:rsid w:val="002159C8"/>
    <w:rsid w:val="00215CC7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951A4"/>
    <w:rsid w:val="002A3EC7"/>
    <w:rsid w:val="002B07B3"/>
    <w:rsid w:val="002B1216"/>
    <w:rsid w:val="002B638D"/>
    <w:rsid w:val="002C1273"/>
    <w:rsid w:val="002C43B5"/>
    <w:rsid w:val="002F2D35"/>
    <w:rsid w:val="002F36AE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25781"/>
    <w:rsid w:val="00433033"/>
    <w:rsid w:val="004339E7"/>
    <w:rsid w:val="00434F25"/>
    <w:rsid w:val="004437CA"/>
    <w:rsid w:val="0044694E"/>
    <w:rsid w:val="00447DE3"/>
    <w:rsid w:val="00457CA3"/>
    <w:rsid w:val="00471107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3AF5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5951"/>
    <w:rsid w:val="005C732E"/>
    <w:rsid w:val="005D15D5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139D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67466"/>
    <w:rsid w:val="007709CC"/>
    <w:rsid w:val="00774E2B"/>
    <w:rsid w:val="00792C2B"/>
    <w:rsid w:val="007B5879"/>
    <w:rsid w:val="007D699E"/>
    <w:rsid w:val="007E3435"/>
    <w:rsid w:val="007E387C"/>
    <w:rsid w:val="007E5095"/>
    <w:rsid w:val="007E60A7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660B"/>
    <w:rsid w:val="009A259E"/>
    <w:rsid w:val="009B4637"/>
    <w:rsid w:val="009C1084"/>
    <w:rsid w:val="009D4239"/>
    <w:rsid w:val="009E26B0"/>
    <w:rsid w:val="009F46D5"/>
    <w:rsid w:val="00A028E4"/>
    <w:rsid w:val="00A163B3"/>
    <w:rsid w:val="00A204E7"/>
    <w:rsid w:val="00A22BFA"/>
    <w:rsid w:val="00A27FAD"/>
    <w:rsid w:val="00A402CD"/>
    <w:rsid w:val="00A45F43"/>
    <w:rsid w:val="00A60AFD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3027"/>
    <w:rsid w:val="00C92B2F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27BEB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DF673A"/>
    <w:rsid w:val="00E02B7A"/>
    <w:rsid w:val="00E05629"/>
    <w:rsid w:val="00E07AEA"/>
    <w:rsid w:val="00E14E44"/>
    <w:rsid w:val="00E4430B"/>
    <w:rsid w:val="00E5250E"/>
    <w:rsid w:val="00E574F4"/>
    <w:rsid w:val="00E635C8"/>
    <w:rsid w:val="00E65DC0"/>
    <w:rsid w:val="00E8643D"/>
    <w:rsid w:val="00E94A6B"/>
    <w:rsid w:val="00EA6073"/>
    <w:rsid w:val="00EB084C"/>
    <w:rsid w:val="00EB0880"/>
    <w:rsid w:val="00EC2C59"/>
    <w:rsid w:val="00EC2D61"/>
    <w:rsid w:val="00EC5B8F"/>
    <w:rsid w:val="00ED0C88"/>
    <w:rsid w:val="00ED7D3B"/>
    <w:rsid w:val="00EE3FAA"/>
    <w:rsid w:val="00EE55D8"/>
    <w:rsid w:val="00EE5EE9"/>
    <w:rsid w:val="00EF3DF1"/>
    <w:rsid w:val="00F01ECC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65803"/>
    <w:rsid w:val="00F76E23"/>
    <w:rsid w:val="00F8508F"/>
    <w:rsid w:val="00F9085A"/>
    <w:rsid w:val="00F9695A"/>
    <w:rsid w:val="00FB0594"/>
    <w:rsid w:val="00FB08C0"/>
    <w:rsid w:val="00FB0A80"/>
    <w:rsid w:val="00FB29F3"/>
    <w:rsid w:val="00FB73CB"/>
    <w:rsid w:val="00FC009E"/>
    <w:rsid w:val="00FC42E1"/>
    <w:rsid w:val="00FD1215"/>
    <w:rsid w:val="00FE0206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C3DE5-ED97-490B-8C1A-D0D2EB0F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0</TotalTime>
  <Pages>2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Melanie Lacerte</cp:lastModifiedBy>
  <cp:revision>2</cp:revision>
  <cp:lastPrinted>2024-09-16T17:27:00Z</cp:lastPrinted>
  <dcterms:created xsi:type="dcterms:W3CDTF">2024-09-30T17:22:00Z</dcterms:created>
  <dcterms:modified xsi:type="dcterms:W3CDTF">2024-09-30T17:22:00Z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2024-09-16T13:04:04Z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7eab4348-19d5-4b17-8b5d-eeb4eb985865</vt:lpwstr>
  </property>
  <property fmtid="{D5CDD505-2E9C-101B-9397-08002B2CF9AE}" pid="8" name="MSIP_Label_6a7d8d5d-78e2-4a62-9fcd-016eb5e4c57c_ContentBits">
    <vt:lpwstr>0</vt:lpwstr>
  </property>
</Properties>
</file>